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2B" w:rsidRPr="00537A2D" w:rsidRDefault="00085A2B" w:rsidP="0081564F">
      <w:pPr>
        <w:tabs>
          <w:tab w:val="left" w:pos="0"/>
        </w:tabs>
        <w:jc w:val="center"/>
      </w:pPr>
      <w:r w:rsidRPr="00537A2D">
        <w:t>Сведения о доходах и имуществе</w:t>
      </w:r>
      <w:r w:rsidR="006C58A9">
        <w:t xml:space="preserve"> </w:t>
      </w:r>
      <w:proofErr w:type="gramStart"/>
      <w:r w:rsidR="006C58A9">
        <w:t>руководителей</w:t>
      </w:r>
      <w:r w:rsidRPr="00537A2D">
        <w:t xml:space="preserve"> муниципальных </w:t>
      </w:r>
      <w:r w:rsidR="006C58A9">
        <w:t>учреждений</w:t>
      </w:r>
      <w:r w:rsidRPr="00537A2D">
        <w:t xml:space="preserve"> администрации города Тулы</w:t>
      </w:r>
      <w:proofErr w:type="gramEnd"/>
      <w:r w:rsidRPr="00537A2D">
        <w:t>,</w:t>
      </w:r>
    </w:p>
    <w:p w:rsidR="00085A2B" w:rsidRPr="00537A2D" w:rsidRDefault="00085A2B" w:rsidP="004E6557">
      <w:pPr>
        <w:jc w:val="center"/>
      </w:pPr>
      <w:r w:rsidRPr="00537A2D">
        <w:t>их супругов и несовершеннолетних детей</w:t>
      </w:r>
    </w:p>
    <w:p w:rsidR="00085A2B" w:rsidRPr="00537A2D" w:rsidRDefault="00085A2B" w:rsidP="0081564F">
      <w:pPr>
        <w:tabs>
          <w:tab w:val="right" w:pos="0"/>
        </w:tabs>
        <w:jc w:val="center"/>
      </w:pPr>
      <w:r w:rsidRPr="00537A2D">
        <w:t>за период с 1 января 201</w:t>
      </w:r>
      <w:r w:rsidR="00195033">
        <w:t>3</w:t>
      </w:r>
      <w:r w:rsidRPr="00537A2D">
        <w:t xml:space="preserve"> года по 31 декабря 201</w:t>
      </w:r>
      <w:r w:rsidR="00195033">
        <w:t>3</w:t>
      </w:r>
      <w:r w:rsidRPr="00537A2D">
        <w:t xml:space="preserve"> года</w:t>
      </w:r>
    </w:p>
    <w:p w:rsidR="00085A2B" w:rsidRPr="00537A2D" w:rsidRDefault="00085A2B" w:rsidP="004E6557">
      <w:pPr>
        <w:jc w:val="center"/>
      </w:pPr>
    </w:p>
    <w:tbl>
      <w:tblPr>
        <w:tblW w:w="163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416"/>
        <w:gridCol w:w="1559"/>
        <w:gridCol w:w="1276"/>
        <w:gridCol w:w="1843"/>
        <w:gridCol w:w="992"/>
        <w:gridCol w:w="992"/>
        <w:gridCol w:w="1701"/>
        <w:gridCol w:w="1701"/>
        <w:gridCol w:w="1134"/>
        <w:gridCol w:w="1559"/>
        <w:gridCol w:w="1418"/>
      </w:tblGrid>
      <w:tr w:rsidR="0081564F" w:rsidRPr="00822984" w:rsidTr="00BC65B9">
        <w:trPr>
          <w:trHeight w:val="458"/>
        </w:trPr>
        <w:tc>
          <w:tcPr>
            <w:tcW w:w="710" w:type="dxa"/>
            <w:vMerge w:val="restart"/>
          </w:tcPr>
          <w:p w:rsidR="0081564F" w:rsidRPr="00822984" w:rsidRDefault="00BC65B9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№ </w:t>
            </w:r>
          </w:p>
          <w:p w:rsidR="0081564F" w:rsidRPr="00822984" w:rsidRDefault="0081564F" w:rsidP="0081564F">
            <w:pPr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п</w:t>
            </w:r>
            <w:proofErr w:type="gramEnd"/>
            <w:r w:rsidRPr="00822984">
              <w:rPr>
                <w:sz w:val="18"/>
                <w:szCs w:val="18"/>
              </w:rPr>
              <w:t>/п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Декларированный годовой доход (руб.)</w:t>
            </w:r>
          </w:p>
        </w:tc>
      </w:tr>
      <w:tr w:rsidR="0081564F" w:rsidRPr="00822984" w:rsidTr="00BC65B9">
        <w:trPr>
          <w:trHeight w:val="457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B5FFF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Вид  объекта</w:t>
            </w:r>
          </w:p>
        </w:tc>
        <w:tc>
          <w:tcPr>
            <w:tcW w:w="1843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Площадь</w:t>
            </w:r>
          </w:p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кв. м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Страна</w:t>
            </w:r>
          </w:p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81564F" w:rsidRPr="00822984" w:rsidRDefault="0081564F" w:rsidP="003B5FFF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Вид  объекта </w:t>
            </w:r>
          </w:p>
        </w:tc>
        <w:tc>
          <w:tcPr>
            <w:tcW w:w="1701" w:type="dxa"/>
            <w:shd w:val="clear" w:color="auto" w:fill="auto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Площадь</w:t>
            </w:r>
          </w:p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кв. м</w:t>
            </w:r>
          </w:p>
        </w:tc>
        <w:tc>
          <w:tcPr>
            <w:tcW w:w="1134" w:type="dxa"/>
            <w:shd w:val="clear" w:color="auto" w:fill="auto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Страна</w:t>
            </w:r>
          </w:p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vMerge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480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81564F" w:rsidRPr="00822984" w:rsidRDefault="0081564F" w:rsidP="005130C1">
            <w:pPr>
              <w:jc w:val="center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Матвиевская</w:t>
            </w:r>
            <w:proofErr w:type="spellEnd"/>
            <w:r w:rsidRPr="00822984">
              <w:rPr>
                <w:sz w:val="18"/>
                <w:szCs w:val="18"/>
              </w:rPr>
              <w:t xml:space="preserve"> Т.Н.</w:t>
            </w:r>
          </w:p>
        </w:tc>
        <w:tc>
          <w:tcPr>
            <w:tcW w:w="1559" w:type="dxa"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 СОШ № 17 </w:t>
            </w:r>
            <w:proofErr w:type="spellStart"/>
            <w:r w:rsidRPr="00822984">
              <w:rPr>
                <w:sz w:val="18"/>
                <w:szCs w:val="18"/>
              </w:rPr>
              <w:t>г</w:t>
            </w:r>
            <w:proofErr w:type="gramStart"/>
            <w:r w:rsidRPr="00822984">
              <w:rPr>
                <w:sz w:val="18"/>
                <w:szCs w:val="18"/>
              </w:rPr>
              <w:t>.Т</w:t>
            </w:r>
            <w:proofErr w:type="gramEnd"/>
            <w:r w:rsidRPr="00822984">
              <w:rPr>
                <w:sz w:val="18"/>
                <w:szCs w:val="18"/>
              </w:rPr>
              <w:t>улы</w:t>
            </w:r>
            <w:proofErr w:type="spellEnd"/>
          </w:p>
        </w:tc>
        <w:tc>
          <w:tcPr>
            <w:tcW w:w="1276" w:type="dxa"/>
          </w:tcPr>
          <w:p w:rsidR="0081564F" w:rsidRPr="00822984" w:rsidRDefault="0081564F" w:rsidP="002A6F39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4E6557">
            <w:pPr>
              <w:jc w:val="center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55,0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195033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45,0</w:t>
            </w:r>
          </w:p>
        </w:tc>
        <w:tc>
          <w:tcPr>
            <w:tcW w:w="1134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 xml:space="preserve">Kia </w:t>
            </w:r>
            <w:proofErr w:type="spellStart"/>
            <w:r w:rsidRPr="00822984">
              <w:rPr>
                <w:spacing w:val="-10"/>
                <w:sz w:val="18"/>
                <w:szCs w:val="18"/>
                <w:lang w:val="en-US"/>
              </w:rPr>
              <w:t>Sportag</w:t>
            </w:r>
            <w:proofErr w:type="spellEnd"/>
          </w:p>
        </w:tc>
        <w:tc>
          <w:tcPr>
            <w:tcW w:w="1418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929 467,71</w:t>
            </w:r>
          </w:p>
        </w:tc>
      </w:tr>
      <w:tr w:rsidR="0081564F" w:rsidRPr="00822984" w:rsidTr="00BC65B9">
        <w:trPr>
          <w:trHeight w:val="1104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5130C1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45,0</w:t>
            </w:r>
          </w:p>
        </w:tc>
        <w:tc>
          <w:tcPr>
            <w:tcW w:w="1134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Chevrolet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Aveo</w:t>
            </w:r>
            <w:proofErr w:type="spellEnd"/>
          </w:p>
        </w:tc>
        <w:tc>
          <w:tcPr>
            <w:tcW w:w="1418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494 622,47</w:t>
            </w:r>
          </w:p>
        </w:tc>
      </w:tr>
      <w:tr w:rsidR="0081564F" w:rsidRPr="00822984" w:rsidTr="00BC65B9">
        <w:trPr>
          <w:trHeight w:val="1104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2D4C1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2D4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B606F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B606F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</w:tcPr>
          <w:p w:rsidR="0081564F" w:rsidRPr="00822984" w:rsidRDefault="0081564F" w:rsidP="00B606F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45,0</w:t>
            </w:r>
          </w:p>
        </w:tc>
        <w:tc>
          <w:tcPr>
            <w:tcW w:w="1134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1564F" w:rsidRPr="00822984" w:rsidTr="00BC65B9">
        <w:trPr>
          <w:trHeight w:val="1104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2A6F39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2D4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2A6F39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2A6F39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</w:tcPr>
          <w:p w:rsidR="0081564F" w:rsidRPr="00822984" w:rsidRDefault="0081564F" w:rsidP="00B606F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45,0</w:t>
            </w:r>
          </w:p>
        </w:tc>
        <w:tc>
          <w:tcPr>
            <w:tcW w:w="1134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1564F" w:rsidRPr="00822984" w:rsidTr="00BC65B9">
        <w:trPr>
          <w:trHeight w:val="70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Миронова И.А.</w:t>
            </w:r>
          </w:p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1564F" w:rsidRPr="00822984" w:rsidRDefault="0081564F" w:rsidP="007B3F6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МДОУ № 142 – детский сад комбинированного вида</w:t>
            </w:r>
          </w:p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7B3F6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45,3</w:t>
            </w:r>
          </w:p>
        </w:tc>
        <w:tc>
          <w:tcPr>
            <w:tcW w:w="1134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</w:rPr>
              <w:t>ВАЗ 2112</w:t>
            </w:r>
          </w:p>
        </w:tc>
        <w:tc>
          <w:tcPr>
            <w:tcW w:w="1418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555 155,97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564F" w:rsidRPr="00822984" w:rsidRDefault="0081564F" w:rsidP="002D4C14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5130C1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843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45,3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грузовой Газель</w:t>
            </w:r>
          </w:p>
        </w:tc>
        <w:tc>
          <w:tcPr>
            <w:tcW w:w="1418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180 411,73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Колушкина</w:t>
            </w:r>
            <w:proofErr w:type="spellEnd"/>
            <w:r w:rsidRPr="00822984">
              <w:rPr>
                <w:sz w:val="18"/>
                <w:szCs w:val="18"/>
              </w:rPr>
              <w:t xml:space="preserve"> В.И.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7B3F6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муниципальным бюджетным образовательным </w:t>
            </w:r>
            <w:r w:rsidRPr="00822984">
              <w:rPr>
                <w:sz w:val="18"/>
                <w:szCs w:val="18"/>
              </w:rPr>
              <w:lastRenderedPageBreak/>
              <w:t>учреждением № 33 – детский сад общеразвивающего вида</w:t>
            </w:r>
          </w:p>
          <w:p w:rsidR="0081564F" w:rsidRPr="00822984" w:rsidRDefault="0081564F" w:rsidP="007B3F6C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 xml:space="preserve">Дачный земельный участок </w:t>
            </w:r>
          </w:p>
        </w:tc>
        <w:tc>
          <w:tcPr>
            <w:tcW w:w="1843" w:type="dxa"/>
          </w:tcPr>
          <w:p w:rsidR="0081564F" w:rsidRPr="00822984" w:rsidRDefault="0081564F" w:rsidP="006813C8">
            <w:pPr>
              <w:pStyle w:val="aa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6813C8">
            <w:pPr>
              <w:pStyle w:val="aa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600,0</w:t>
            </w:r>
          </w:p>
          <w:p w:rsidR="0081564F" w:rsidRPr="00822984" w:rsidRDefault="0081564F" w:rsidP="00681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50,9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541850">
            <w:pPr>
              <w:pStyle w:val="aa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639 897,61</w:t>
            </w:r>
          </w:p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6813C8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6813C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Дачный дом</w:t>
            </w:r>
          </w:p>
          <w:p w:rsidR="0081564F" w:rsidRPr="00822984" w:rsidRDefault="0081564F" w:rsidP="006813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6813C8">
            <w:pPr>
              <w:pStyle w:val="aa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6813C8">
            <w:pPr>
              <w:pStyle w:val="aa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564F" w:rsidRPr="00822984" w:rsidRDefault="0081564F" w:rsidP="006813C8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4420A">
            <w:pPr>
              <w:pStyle w:val="aa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6813C8">
            <w:pPr>
              <w:pStyle w:val="aa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50,9</w:t>
            </w:r>
          </w:p>
        </w:tc>
        <w:tc>
          <w:tcPr>
            <w:tcW w:w="992" w:type="dxa"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</w:rPr>
              <w:t>ВАЗ 21102</w:t>
            </w:r>
          </w:p>
        </w:tc>
        <w:tc>
          <w:tcPr>
            <w:tcW w:w="1418" w:type="dxa"/>
          </w:tcPr>
          <w:p w:rsidR="0081564F" w:rsidRPr="00822984" w:rsidRDefault="0081564F" w:rsidP="0019503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128 086,10</w:t>
            </w:r>
          </w:p>
        </w:tc>
      </w:tr>
      <w:tr w:rsidR="0081564F" w:rsidRPr="00822984" w:rsidTr="00BC65B9">
        <w:trPr>
          <w:trHeight w:val="1341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Мельников С.В.</w:t>
            </w:r>
          </w:p>
        </w:tc>
        <w:tc>
          <w:tcPr>
            <w:tcW w:w="1559" w:type="dxa"/>
          </w:tcPr>
          <w:p w:rsidR="0081564F" w:rsidRPr="00822984" w:rsidRDefault="0081564F" w:rsidP="000A2F2F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Муниципальное казенное учреждение «Автохозяйство»</w:t>
            </w:r>
          </w:p>
        </w:tc>
        <w:tc>
          <w:tcPr>
            <w:tcW w:w="1276" w:type="dxa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843" w:type="dxa"/>
          </w:tcPr>
          <w:p w:rsidR="0081564F" w:rsidRPr="00822984" w:rsidRDefault="0081564F" w:rsidP="004E6557">
            <w:pPr>
              <w:jc w:val="center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49/100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81,8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493937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pacing w:val="-10"/>
                <w:sz w:val="18"/>
                <w:szCs w:val="18"/>
              </w:rPr>
              <w:t>Автомобиль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 xml:space="preserve"> </w:t>
            </w:r>
            <w:r w:rsidRPr="00822984">
              <w:rPr>
                <w:spacing w:val="-10"/>
                <w:sz w:val="18"/>
                <w:szCs w:val="18"/>
              </w:rPr>
              <w:t>легковой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 xml:space="preserve"> Toyota Land Cruiser Prado</w:t>
            </w:r>
          </w:p>
        </w:tc>
        <w:tc>
          <w:tcPr>
            <w:tcW w:w="1418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2 050 535,79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877E02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7B3F6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  <w:p w:rsidR="0081564F" w:rsidRPr="00822984" w:rsidRDefault="0081564F" w:rsidP="00877E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4420A">
            <w:pPr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2 500,0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877E02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40,8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Pr="00822984">
              <w:rPr>
                <w:spacing w:val="-10"/>
                <w:sz w:val="18"/>
                <w:szCs w:val="18"/>
                <w:lang w:val="en-US"/>
              </w:rPr>
              <w:t>Rav</w:t>
            </w:r>
            <w:proofErr w:type="spellEnd"/>
            <w:r w:rsidRPr="00822984">
              <w:rPr>
                <w:spacing w:val="-10"/>
                <w:sz w:val="18"/>
                <w:szCs w:val="18"/>
                <w:lang w:val="en-US"/>
              </w:rPr>
              <w:t xml:space="preserve"> 4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  <w:lang w:val="en-US"/>
              </w:rPr>
              <w:t>911 138.71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877E02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843" w:type="dxa"/>
          </w:tcPr>
          <w:p w:rsidR="0081564F" w:rsidRPr="00822984" w:rsidRDefault="0081564F" w:rsidP="0034420A">
            <w:pPr>
              <w:jc w:val="center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47,9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877E02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4E6557">
            <w:pPr>
              <w:jc w:val="center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1564F" w:rsidRPr="00822984" w:rsidRDefault="0081564F" w:rsidP="004E6557">
            <w:pPr>
              <w:jc w:val="center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65,5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2546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Трушина Н.Н.</w:t>
            </w:r>
          </w:p>
        </w:tc>
        <w:tc>
          <w:tcPr>
            <w:tcW w:w="1559" w:type="dxa"/>
          </w:tcPr>
          <w:p w:rsidR="0081564F" w:rsidRPr="00822984" w:rsidRDefault="0081564F" w:rsidP="007B3F6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муниципального бюджетного общеобразовательного учреждения – средняя школа № 63 имени Маршала Советского Союза </w:t>
            </w:r>
            <w:proofErr w:type="spellStart"/>
            <w:r w:rsidRPr="00822984">
              <w:rPr>
                <w:sz w:val="18"/>
                <w:szCs w:val="18"/>
              </w:rPr>
              <w:t>Г.К.Жукова</w:t>
            </w:r>
            <w:proofErr w:type="spellEnd"/>
          </w:p>
          <w:p w:rsidR="0081564F" w:rsidRPr="00822984" w:rsidRDefault="0081564F" w:rsidP="007B3F6C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62,2</w:t>
            </w:r>
          </w:p>
        </w:tc>
        <w:tc>
          <w:tcPr>
            <w:tcW w:w="1134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  <w:lang w:eastAsia="en-US"/>
              </w:rPr>
              <w:t>806 889,0</w:t>
            </w:r>
          </w:p>
        </w:tc>
      </w:tr>
      <w:tr w:rsidR="0081564F" w:rsidRPr="00822984" w:rsidTr="00BC65B9">
        <w:trPr>
          <w:trHeight w:val="2471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416" w:type="dxa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Голобокова</w:t>
            </w:r>
            <w:proofErr w:type="spellEnd"/>
            <w:r w:rsidRPr="00822984">
              <w:rPr>
                <w:sz w:val="18"/>
                <w:szCs w:val="18"/>
              </w:rPr>
              <w:t xml:space="preserve"> И.Б.</w:t>
            </w:r>
          </w:p>
        </w:tc>
        <w:tc>
          <w:tcPr>
            <w:tcW w:w="1559" w:type="dxa"/>
          </w:tcPr>
          <w:p w:rsidR="0081564F" w:rsidRPr="00822984" w:rsidRDefault="0081564F" w:rsidP="00EA4876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муниципальным бюджетным дошкольным образовательным учреждением № 126-детский сад общеразвивающего вида</w:t>
            </w:r>
          </w:p>
          <w:p w:rsidR="0081564F" w:rsidRPr="00822984" w:rsidRDefault="0081564F" w:rsidP="007B3F6C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2550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8674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13,9</w:t>
            </w:r>
          </w:p>
        </w:tc>
        <w:tc>
          <w:tcPr>
            <w:tcW w:w="992" w:type="dxa"/>
          </w:tcPr>
          <w:p w:rsidR="0081564F" w:rsidRPr="00822984" w:rsidRDefault="0081564F" w:rsidP="00E2550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E2550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E2550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E2550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E2550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E25506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519 461,08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Полетаева Т.А.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E25506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муниципального бюджетного общеобразовательного </w:t>
            </w:r>
            <w:proofErr w:type="gramStart"/>
            <w:r w:rsidRPr="00822984">
              <w:rPr>
                <w:sz w:val="18"/>
                <w:szCs w:val="18"/>
              </w:rPr>
              <w:t>учреждения-средняя</w:t>
            </w:r>
            <w:proofErr w:type="gramEnd"/>
            <w:r w:rsidRPr="00822984">
              <w:rPr>
                <w:sz w:val="18"/>
                <w:szCs w:val="18"/>
              </w:rPr>
              <w:t xml:space="preserve"> общеобразовательная школа с углубленным изучением отдельных предметов № 23</w:t>
            </w:r>
          </w:p>
        </w:tc>
        <w:tc>
          <w:tcPr>
            <w:tcW w:w="1276" w:type="dxa"/>
          </w:tcPr>
          <w:p w:rsidR="0081564F" w:rsidRPr="00822984" w:rsidRDefault="0081564F" w:rsidP="00E2550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Садовый участок</w:t>
            </w:r>
          </w:p>
          <w:p w:rsidR="0081564F" w:rsidRPr="00822984" w:rsidRDefault="0081564F" w:rsidP="00326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920,0</w:t>
            </w:r>
          </w:p>
        </w:tc>
        <w:tc>
          <w:tcPr>
            <w:tcW w:w="992" w:type="dxa"/>
          </w:tcPr>
          <w:p w:rsidR="0081564F" w:rsidRPr="00822984" w:rsidRDefault="0081564F" w:rsidP="00E2550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850 345,47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E25506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66,7</w:t>
            </w:r>
          </w:p>
        </w:tc>
        <w:tc>
          <w:tcPr>
            <w:tcW w:w="992" w:type="dxa"/>
          </w:tcPr>
          <w:p w:rsidR="0081564F" w:rsidRPr="00822984" w:rsidRDefault="0081564F" w:rsidP="00E2550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Костина Н.К.</w:t>
            </w:r>
          </w:p>
        </w:tc>
        <w:tc>
          <w:tcPr>
            <w:tcW w:w="1559" w:type="dxa"/>
          </w:tcPr>
          <w:p w:rsidR="0081564F" w:rsidRPr="00822984" w:rsidRDefault="0081564F" w:rsidP="00EA4876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</w:t>
            </w:r>
            <w:proofErr w:type="gramStart"/>
            <w:r w:rsidRPr="00822984">
              <w:rPr>
                <w:sz w:val="18"/>
                <w:szCs w:val="18"/>
              </w:rPr>
              <w:t>муниципальным</w:t>
            </w:r>
            <w:proofErr w:type="gramEnd"/>
            <w:r w:rsidRPr="00822984">
              <w:rPr>
                <w:sz w:val="18"/>
                <w:szCs w:val="18"/>
              </w:rPr>
              <w:t xml:space="preserve"> бюджетным дошкольным образовательным учреждением-детский сад №65</w:t>
            </w:r>
          </w:p>
          <w:p w:rsidR="0081564F" w:rsidRPr="00822984" w:rsidRDefault="0081564F" w:rsidP="00EA4876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A487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326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64,3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595 402,000</w:t>
            </w:r>
          </w:p>
        </w:tc>
      </w:tr>
      <w:tr w:rsidR="0081564F" w:rsidRPr="00822984" w:rsidTr="00BC65B9">
        <w:trPr>
          <w:trHeight w:val="980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564F" w:rsidRPr="00822984" w:rsidRDefault="0081564F" w:rsidP="00326107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  <w:p w:rsidR="0081564F" w:rsidRPr="00822984" w:rsidRDefault="0081564F" w:rsidP="00EA4876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A4876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EA4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C81CC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</w:rPr>
              <w:t>Chery</w:t>
            </w:r>
            <w:proofErr w:type="spellEnd"/>
            <w:r w:rsidRPr="00822984">
              <w:rPr>
                <w:sz w:val="18"/>
                <w:szCs w:val="18"/>
              </w:rPr>
              <w:t xml:space="preserve"> SUVTII</w:t>
            </w:r>
          </w:p>
          <w:p w:rsidR="0081564F" w:rsidRPr="00822984" w:rsidRDefault="0081564F" w:rsidP="00C81CC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Автоприцеп СЗАП -8141 «Сокол»</w:t>
            </w:r>
          </w:p>
        </w:tc>
        <w:tc>
          <w:tcPr>
            <w:tcW w:w="1418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1 100 181,00</w:t>
            </w:r>
          </w:p>
        </w:tc>
      </w:tr>
      <w:tr w:rsidR="0081564F" w:rsidRPr="00822984" w:rsidTr="00BC65B9">
        <w:trPr>
          <w:trHeight w:val="968"/>
        </w:trPr>
        <w:tc>
          <w:tcPr>
            <w:tcW w:w="710" w:type="dxa"/>
            <w:vMerge w:val="restart"/>
          </w:tcPr>
          <w:p w:rsidR="0081564F" w:rsidRPr="00822984" w:rsidRDefault="00822984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Федина Н.В.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EA4876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муниципального бюджетного образовательног</w:t>
            </w:r>
            <w:r w:rsidRPr="00822984">
              <w:rPr>
                <w:sz w:val="18"/>
                <w:szCs w:val="18"/>
              </w:rPr>
              <w:lastRenderedPageBreak/>
              <w:t>о учреждения – средняя школа № 51</w:t>
            </w:r>
          </w:p>
        </w:tc>
        <w:tc>
          <w:tcPr>
            <w:tcW w:w="1276" w:type="dxa"/>
          </w:tcPr>
          <w:p w:rsidR="0081564F" w:rsidRPr="00822984" w:rsidRDefault="0081564F" w:rsidP="00DD7D7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59,3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617 479,94</w:t>
            </w:r>
          </w:p>
        </w:tc>
      </w:tr>
      <w:tr w:rsidR="0081564F" w:rsidRPr="00822984" w:rsidTr="00BC65B9">
        <w:trPr>
          <w:trHeight w:val="967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EA4876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43,4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555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8D4B1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1/5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59,3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AB41FE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</w:t>
            </w:r>
            <w:r w:rsidRPr="00822984">
              <w:rPr>
                <w:bCs/>
                <w:spacing w:val="-10"/>
                <w:sz w:val="18"/>
                <w:szCs w:val="18"/>
                <w:lang w:val="en-US"/>
              </w:rPr>
              <w:t>9</w:t>
            </w:r>
            <w:r w:rsidRPr="00822984">
              <w:rPr>
                <w:bCs/>
                <w:spacing w:val="-10"/>
                <w:sz w:val="18"/>
                <w:szCs w:val="18"/>
              </w:rPr>
              <w:t>,3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bCs/>
                <w:spacing w:val="-10"/>
                <w:sz w:val="18"/>
                <w:szCs w:val="18"/>
                <w:lang w:val="en-US"/>
              </w:rPr>
              <w:t>Audi A4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133 830,81</w:t>
            </w:r>
          </w:p>
        </w:tc>
      </w:tr>
      <w:tr w:rsidR="0081564F" w:rsidRPr="00822984" w:rsidTr="00BC65B9">
        <w:trPr>
          <w:trHeight w:val="555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8D4B1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43,4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AB41FE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555"/>
        </w:trPr>
        <w:tc>
          <w:tcPr>
            <w:tcW w:w="710" w:type="dxa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8D4B1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59,3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AB41FE">
            <w:pPr>
              <w:jc w:val="center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1564F" w:rsidRPr="00822984" w:rsidTr="00BC65B9">
        <w:trPr>
          <w:trHeight w:val="1730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822984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Быкова Л.Ю.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AB41FE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</w:t>
            </w:r>
            <w:proofErr w:type="gramStart"/>
            <w:r w:rsidRPr="00822984">
              <w:rPr>
                <w:sz w:val="18"/>
                <w:szCs w:val="18"/>
              </w:rPr>
              <w:t>муниципальным</w:t>
            </w:r>
            <w:proofErr w:type="gramEnd"/>
            <w:r w:rsidRPr="00822984">
              <w:rPr>
                <w:sz w:val="18"/>
                <w:szCs w:val="18"/>
              </w:rPr>
              <w:t xml:space="preserve"> бюджетным дошкольным образовательным учреждением-детский сад общеразвивающего вида № 90</w:t>
            </w:r>
          </w:p>
        </w:tc>
        <w:tc>
          <w:tcPr>
            <w:tcW w:w="1276" w:type="dxa"/>
          </w:tcPr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58,6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>Автомобиль легковой ВАЗ 21213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571 109,55</w:t>
            </w:r>
          </w:p>
        </w:tc>
      </w:tr>
      <w:tr w:rsidR="0081564F" w:rsidRPr="00822984" w:rsidTr="00BC65B9">
        <w:trPr>
          <w:trHeight w:val="75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AB41FE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63,1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22984" w:rsidRPr="00822984" w:rsidTr="00BC65B9">
        <w:trPr>
          <w:trHeight w:val="970"/>
        </w:trPr>
        <w:tc>
          <w:tcPr>
            <w:tcW w:w="710" w:type="dxa"/>
            <w:vMerge w:val="restart"/>
          </w:tcPr>
          <w:p w:rsidR="00822984" w:rsidRPr="00822984" w:rsidRDefault="00822984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822984" w:rsidRPr="00822984" w:rsidRDefault="00822984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Головко Н.И.</w:t>
            </w:r>
          </w:p>
        </w:tc>
        <w:tc>
          <w:tcPr>
            <w:tcW w:w="1559" w:type="dxa"/>
            <w:vMerge w:val="restart"/>
          </w:tcPr>
          <w:p w:rsidR="00822984" w:rsidRPr="00822984" w:rsidRDefault="00822984" w:rsidP="00AB41FE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</w:t>
            </w:r>
            <w:proofErr w:type="gramStart"/>
            <w:r w:rsidRPr="00822984">
              <w:rPr>
                <w:sz w:val="18"/>
                <w:szCs w:val="18"/>
              </w:rPr>
              <w:t>муниципальным</w:t>
            </w:r>
            <w:proofErr w:type="gramEnd"/>
            <w:r w:rsidRPr="00822984">
              <w:rPr>
                <w:sz w:val="18"/>
                <w:szCs w:val="18"/>
              </w:rPr>
              <w:t xml:space="preserve"> бюджетным дошкольным образовательным учреждением-детский сад присмотра и оздоровления № 85</w:t>
            </w:r>
          </w:p>
        </w:tc>
        <w:tc>
          <w:tcPr>
            <w:tcW w:w="1276" w:type="dxa"/>
          </w:tcPr>
          <w:p w:rsidR="00822984" w:rsidRPr="00822984" w:rsidRDefault="00822984" w:rsidP="004707C1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  <w:p w:rsidR="00822984" w:rsidRPr="00822984" w:rsidRDefault="00822984" w:rsidP="007720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923,00</w:t>
            </w:r>
          </w:p>
        </w:tc>
        <w:tc>
          <w:tcPr>
            <w:tcW w:w="992" w:type="dxa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629 660,65</w:t>
            </w:r>
          </w:p>
        </w:tc>
      </w:tr>
      <w:tr w:rsidR="00822984" w:rsidRPr="00822984" w:rsidTr="00BC65B9">
        <w:trPr>
          <w:trHeight w:val="750"/>
        </w:trPr>
        <w:tc>
          <w:tcPr>
            <w:tcW w:w="710" w:type="dxa"/>
            <w:vMerge/>
          </w:tcPr>
          <w:p w:rsidR="00822984" w:rsidRPr="00822984" w:rsidRDefault="00822984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22984" w:rsidRPr="00822984" w:rsidRDefault="00822984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AB41FE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22984" w:rsidRPr="00822984" w:rsidRDefault="00822984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59,20</w:t>
            </w:r>
          </w:p>
        </w:tc>
        <w:tc>
          <w:tcPr>
            <w:tcW w:w="992" w:type="dxa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22984" w:rsidRPr="00822984" w:rsidRDefault="00822984" w:rsidP="00227C78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22984" w:rsidRPr="00822984" w:rsidTr="00BC65B9">
        <w:trPr>
          <w:trHeight w:val="750"/>
        </w:trPr>
        <w:tc>
          <w:tcPr>
            <w:tcW w:w="710" w:type="dxa"/>
            <w:vMerge/>
          </w:tcPr>
          <w:p w:rsidR="00822984" w:rsidRPr="00822984" w:rsidRDefault="00822984" w:rsidP="0081564F">
            <w:pPr>
              <w:ind w:left="-676" w:firstLine="676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22984" w:rsidRPr="00822984" w:rsidRDefault="00822984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AB41FE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22984" w:rsidRPr="00822984" w:rsidRDefault="00822984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Жилое строение без права регистрации </w:t>
            </w:r>
          </w:p>
        </w:tc>
        <w:tc>
          <w:tcPr>
            <w:tcW w:w="1843" w:type="dxa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30,00</w:t>
            </w:r>
          </w:p>
        </w:tc>
        <w:tc>
          <w:tcPr>
            <w:tcW w:w="992" w:type="dxa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22984" w:rsidRPr="00822984" w:rsidRDefault="00822984" w:rsidP="00227C78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82298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Храповицкая Ж.Л.</w:t>
            </w:r>
          </w:p>
          <w:p w:rsidR="0081564F" w:rsidRPr="00822984" w:rsidRDefault="0081564F" w:rsidP="004E6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</w:t>
            </w:r>
            <w:proofErr w:type="gramStart"/>
            <w:r w:rsidRPr="00822984">
              <w:rPr>
                <w:sz w:val="18"/>
                <w:szCs w:val="18"/>
              </w:rPr>
              <w:t>муниципального</w:t>
            </w:r>
            <w:proofErr w:type="gramEnd"/>
            <w:r w:rsidRPr="00822984">
              <w:rPr>
                <w:sz w:val="18"/>
                <w:szCs w:val="18"/>
              </w:rPr>
              <w:t xml:space="preserve"> бюджетного образовательного учреждения-начальная общеобразовательная школа №32</w:t>
            </w:r>
          </w:p>
          <w:p w:rsidR="0081564F" w:rsidRPr="00822984" w:rsidRDefault="0081564F" w:rsidP="00AB41FE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C81CC3">
            <w:pPr>
              <w:jc w:val="center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  <w:lang w:eastAsia="en-US"/>
              </w:rPr>
              <w:t>660 259,08</w:t>
            </w:r>
          </w:p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29,0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04592E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садовый участок</w:t>
            </w:r>
          </w:p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</w:rPr>
              <w:t>Субару, автоприцеп «Скиф»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467 862,14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87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Садовый дом</w:t>
            </w:r>
          </w:p>
          <w:p w:rsidR="0081564F" w:rsidRPr="00822984" w:rsidRDefault="0081564F" w:rsidP="004707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22984" w:rsidRPr="00822984" w:rsidTr="00BC65B9">
        <w:trPr>
          <w:trHeight w:val="1245"/>
        </w:trPr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:rsidR="00822984" w:rsidRPr="00822984" w:rsidRDefault="0082298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</w:tcBorders>
          </w:tcPr>
          <w:p w:rsidR="00822984" w:rsidRPr="00822984" w:rsidRDefault="00822984" w:rsidP="0034420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Старченков А.А.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22984" w:rsidRPr="00822984" w:rsidRDefault="00822984" w:rsidP="005F5793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</w:t>
            </w:r>
            <w:proofErr w:type="gramStart"/>
            <w:r w:rsidRPr="00822984">
              <w:rPr>
                <w:sz w:val="18"/>
                <w:szCs w:val="18"/>
              </w:rPr>
              <w:t>муниципального</w:t>
            </w:r>
            <w:proofErr w:type="gramEnd"/>
            <w:r w:rsidRPr="00822984">
              <w:rPr>
                <w:sz w:val="18"/>
                <w:szCs w:val="18"/>
              </w:rPr>
              <w:t xml:space="preserve"> бюджетного общеобразовательного учреждения-средняя общеобразовательная школа №57</w:t>
            </w:r>
          </w:p>
          <w:p w:rsidR="00822984" w:rsidRPr="00822984" w:rsidRDefault="00822984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2984" w:rsidRPr="00822984" w:rsidRDefault="00822984" w:rsidP="005F57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22984" w:rsidRPr="00822984" w:rsidRDefault="00822984" w:rsidP="003442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22984" w:rsidRPr="00822984" w:rsidRDefault="00822984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  <w:p w:rsidR="00822984" w:rsidRPr="00822984" w:rsidRDefault="00822984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2984" w:rsidRPr="00822984" w:rsidRDefault="00822984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49,8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Мотолодка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Stingray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414 774,0</w:t>
            </w:r>
          </w:p>
        </w:tc>
      </w:tr>
      <w:tr w:rsidR="00822984" w:rsidRPr="00822984" w:rsidTr="00BC65B9">
        <w:trPr>
          <w:trHeight w:val="623"/>
        </w:trPr>
        <w:tc>
          <w:tcPr>
            <w:tcW w:w="710" w:type="dxa"/>
            <w:vMerge/>
          </w:tcPr>
          <w:p w:rsidR="00822984" w:rsidRPr="00822984" w:rsidRDefault="0082298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22984" w:rsidRPr="00822984" w:rsidRDefault="00822984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5F579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2984" w:rsidRPr="00822984" w:rsidRDefault="00822984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22984" w:rsidRPr="00822984" w:rsidRDefault="00822984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22984" w:rsidRPr="00822984" w:rsidRDefault="00822984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43,8</w:t>
            </w:r>
          </w:p>
        </w:tc>
        <w:tc>
          <w:tcPr>
            <w:tcW w:w="992" w:type="dxa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</w:p>
        </w:tc>
      </w:tr>
      <w:tr w:rsidR="00822984" w:rsidRPr="00822984" w:rsidTr="00BC65B9">
        <w:trPr>
          <w:trHeight w:val="622"/>
        </w:trPr>
        <w:tc>
          <w:tcPr>
            <w:tcW w:w="710" w:type="dxa"/>
            <w:vMerge/>
          </w:tcPr>
          <w:p w:rsidR="00822984" w:rsidRPr="00822984" w:rsidRDefault="0082298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22984" w:rsidRPr="00822984" w:rsidRDefault="00822984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5F579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2984" w:rsidRPr="00822984" w:rsidRDefault="00822984" w:rsidP="005F57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822984" w:rsidRPr="00822984" w:rsidRDefault="00822984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</w:tcPr>
          <w:p w:rsidR="00822984" w:rsidRPr="00822984" w:rsidRDefault="00822984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17,0</w:t>
            </w:r>
          </w:p>
        </w:tc>
        <w:tc>
          <w:tcPr>
            <w:tcW w:w="992" w:type="dxa"/>
          </w:tcPr>
          <w:p w:rsidR="00822984" w:rsidRPr="00822984" w:rsidRDefault="00822984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22984" w:rsidRPr="00822984" w:rsidRDefault="00822984" w:rsidP="008A3C93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555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D35A69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5F57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Комната</w:t>
            </w:r>
          </w:p>
          <w:p w:rsidR="0081564F" w:rsidRPr="00822984" w:rsidRDefault="0081564F" w:rsidP="00D35A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9,4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677 992,0</w:t>
            </w:r>
          </w:p>
        </w:tc>
      </w:tr>
      <w:tr w:rsidR="0081564F" w:rsidRPr="00822984" w:rsidTr="00BC65B9">
        <w:trPr>
          <w:trHeight w:val="555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D35A69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42,4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1264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E357C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5F57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E357CE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E357CE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42,4</w:t>
            </w:r>
          </w:p>
        </w:tc>
        <w:tc>
          <w:tcPr>
            <w:tcW w:w="1134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1564F" w:rsidRPr="00822984" w:rsidTr="00BC65B9">
        <w:trPr>
          <w:trHeight w:val="396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82298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34420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Аббасова</w:t>
            </w:r>
            <w:proofErr w:type="spellEnd"/>
            <w:r w:rsidRPr="00822984">
              <w:rPr>
                <w:sz w:val="18"/>
                <w:szCs w:val="18"/>
              </w:rPr>
              <w:t xml:space="preserve"> Т.М.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муниципальным бюджетным дошкольным общеобразовательным учреждением </w:t>
            </w:r>
            <w:proofErr w:type="gramStart"/>
            <w:r w:rsidRPr="00822984">
              <w:rPr>
                <w:sz w:val="18"/>
                <w:szCs w:val="18"/>
              </w:rPr>
              <w:t>–д</w:t>
            </w:r>
            <w:proofErr w:type="gramEnd"/>
            <w:r w:rsidRPr="00822984">
              <w:rPr>
                <w:sz w:val="18"/>
                <w:szCs w:val="18"/>
              </w:rPr>
              <w:t>етский сад общеразвивающе</w:t>
            </w:r>
            <w:r w:rsidRPr="00822984">
              <w:rPr>
                <w:sz w:val="18"/>
                <w:szCs w:val="18"/>
              </w:rPr>
              <w:lastRenderedPageBreak/>
              <w:t>го вида №150</w:t>
            </w:r>
          </w:p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 xml:space="preserve">Садовый участок </w:t>
            </w:r>
          </w:p>
        </w:tc>
        <w:tc>
          <w:tcPr>
            <w:tcW w:w="1843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584,0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pacing w:val="-10"/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</w:rPr>
              <w:t>Деу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</w:rPr>
              <w:t>Нексия</w:t>
            </w:r>
            <w:proofErr w:type="spellEnd"/>
          </w:p>
        </w:tc>
        <w:tc>
          <w:tcPr>
            <w:tcW w:w="1418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529 497,34</w:t>
            </w:r>
          </w:p>
        </w:tc>
      </w:tr>
      <w:tr w:rsidR="0081564F" w:rsidRPr="00822984" w:rsidTr="00BC65B9">
        <w:trPr>
          <w:trHeight w:val="394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843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64,0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394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4420A">
            <w:pPr>
              <w:autoSpaceDE w:val="0"/>
              <w:autoSpaceDN w:val="0"/>
              <w:adjustRightInd w:val="0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50,7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394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общая долевая собственность, доля </w:t>
            </w:r>
            <w:r w:rsidRPr="00822984">
              <w:rPr>
                <w:sz w:val="18"/>
                <w:szCs w:val="18"/>
              </w:rPr>
              <w:lastRenderedPageBreak/>
              <w:t>в праве 1/2</w:t>
            </w:r>
          </w:p>
        </w:tc>
        <w:tc>
          <w:tcPr>
            <w:tcW w:w="992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lastRenderedPageBreak/>
              <w:t>42,7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394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44,5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394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Садовый дом </w:t>
            </w:r>
          </w:p>
        </w:tc>
        <w:tc>
          <w:tcPr>
            <w:tcW w:w="1843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16,6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394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Садовый дом </w:t>
            </w:r>
          </w:p>
        </w:tc>
        <w:tc>
          <w:tcPr>
            <w:tcW w:w="1843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766A43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11,5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2623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82298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81564F" w:rsidRPr="00822984" w:rsidRDefault="0081564F" w:rsidP="0034420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Хрулева</w:t>
            </w:r>
            <w:proofErr w:type="spellEnd"/>
            <w:r w:rsidRPr="00822984">
              <w:rPr>
                <w:sz w:val="18"/>
                <w:szCs w:val="18"/>
              </w:rPr>
              <w:t xml:space="preserve"> И.В.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</w:t>
            </w:r>
            <w:proofErr w:type="gramStart"/>
            <w:r w:rsidRPr="00822984">
              <w:rPr>
                <w:sz w:val="18"/>
                <w:szCs w:val="18"/>
              </w:rPr>
              <w:t>муниципальным</w:t>
            </w:r>
            <w:proofErr w:type="gramEnd"/>
            <w:r w:rsidRPr="00822984">
              <w:rPr>
                <w:sz w:val="18"/>
                <w:szCs w:val="18"/>
              </w:rPr>
              <w:t xml:space="preserve"> бюджетным дошкольным образовательным учреждением-детский сад комбинированного вида №133</w:t>
            </w: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4420A">
            <w:pPr>
              <w:autoSpaceDE w:val="0"/>
              <w:autoSpaceDN w:val="0"/>
              <w:adjustRightInd w:val="0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C04751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93,9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Lada</w:t>
            </w:r>
            <w:proofErr w:type="spellEnd"/>
            <w:r w:rsidRPr="00822984">
              <w:rPr>
                <w:sz w:val="18"/>
                <w:szCs w:val="18"/>
                <w:lang w:val="en-US"/>
              </w:rPr>
              <w:t xml:space="preserve"> </w:t>
            </w:r>
            <w:r w:rsidRPr="00822984">
              <w:rPr>
                <w:sz w:val="18"/>
                <w:szCs w:val="18"/>
              </w:rPr>
              <w:t>217030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651 652,28</w:t>
            </w:r>
          </w:p>
        </w:tc>
      </w:tr>
      <w:tr w:rsidR="0081564F" w:rsidRPr="00822984" w:rsidTr="00BC65B9">
        <w:trPr>
          <w:trHeight w:val="2208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822984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</w:tcPr>
          <w:p w:rsidR="0081564F" w:rsidRPr="00822984" w:rsidRDefault="0081564F" w:rsidP="0034420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Шабанова А.А.</w:t>
            </w:r>
          </w:p>
        </w:tc>
        <w:tc>
          <w:tcPr>
            <w:tcW w:w="1559" w:type="dxa"/>
          </w:tcPr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</w:t>
            </w:r>
            <w:proofErr w:type="gramStart"/>
            <w:r w:rsidRPr="00822984">
              <w:rPr>
                <w:sz w:val="18"/>
                <w:szCs w:val="18"/>
              </w:rPr>
              <w:t>муниципальным</w:t>
            </w:r>
            <w:proofErr w:type="gramEnd"/>
            <w:r w:rsidRPr="00822984">
              <w:rPr>
                <w:sz w:val="18"/>
                <w:szCs w:val="18"/>
              </w:rPr>
              <w:t xml:space="preserve"> бюджетным дошкольным образовательным учреждением-детский сад №161</w:t>
            </w:r>
          </w:p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CB574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  <w:p w:rsidR="0081564F" w:rsidRPr="00822984" w:rsidRDefault="0081564F" w:rsidP="00C04751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C04751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64,3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47,6</w:t>
            </w:r>
          </w:p>
        </w:tc>
        <w:tc>
          <w:tcPr>
            <w:tcW w:w="1134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481 543,70</w:t>
            </w:r>
          </w:p>
        </w:tc>
      </w:tr>
      <w:tr w:rsidR="0081564F" w:rsidRPr="00822984" w:rsidTr="00BC65B9">
        <w:trPr>
          <w:trHeight w:val="550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82298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34420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Крапивенцева</w:t>
            </w:r>
            <w:proofErr w:type="spellEnd"/>
            <w:r w:rsidRPr="00822984">
              <w:rPr>
                <w:sz w:val="18"/>
                <w:szCs w:val="18"/>
              </w:rPr>
              <w:t xml:space="preserve"> Л.В.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CB574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</w:t>
            </w:r>
            <w:proofErr w:type="gramStart"/>
            <w:r w:rsidRPr="00822984">
              <w:rPr>
                <w:sz w:val="18"/>
                <w:szCs w:val="18"/>
              </w:rPr>
              <w:t>муниципальным</w:t>
            </w:r>
            <w:proofErr w:type="gramEnd"/>
            <w:r w:rsidRPr="00822984">
              <w:rPr>
                <w:sz w:val="18"/>
                <w:szCs w:val="18"/>
              </w:rPr>
              <w:t xml:space="preserve"> бюджетным дошкольным учреждением-детский сад №119</w:t>
            </w: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573F0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573F0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48,0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pacing w:val="-10"/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C81CC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</w:rPr>
              <w:t>Chevrolet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</w:rPr>
              <w:t>Aveo</w:t>
            </w:r>
            <w:proofErr w:type="spellEnd"/>
          </w:p>
          <w:p w:rsidR="0081564F" w:rsidRPr="00822984" w:rsidRDefault="0081564F" w:rsidP="00C81CC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</w:rPr>
              <w:t>Honda</w:t>
            </w:r>
            <w:proofErr w:type="spellEnd"/>
            <w:r w:rsidRPr="00822984">
              <w:rPr>
                <w:sz w:val="18"/>
                <w:szCs w:val="18"/>
              </w:rPr>
              <w:t xml:space="preserve"> CR-V</w:t>
            </w:r>
          </w:p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681 599,70</w:t>
            </w:r>
          </w:p>
        </w:tc>
      </w:tr>
      <w:tr w:rsidR="0081564F" w:rsidRPr="00822984" w:rsidTr="00BC65B9">
        <w:trPr>
          <w:trHeight w:val="55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CB5744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Садовый участок </w:t>
            </w:r>
          </w:p>
        </w:tc>
        <w:tc>
          <w:tcPr>
            <w:tcW w:w="1843" w:type="dxa"/>
          </w:tcPr>
          <w:p w:rsidR="0081564F" w:rsidRPr="00822984" w:rsidRDefault="0081564F" w:rsidP="00573F0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573F0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600,00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55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CB5744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4420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Жилое строение без права регистрации проживания </w:t>
            </w:r>
          </w:p>
        </w:tc>
        <w:tc>
          <w:tcPr>
            <w:tcW w:w="1843" w:type="dxa"/>
          </w:tcPr>
          <w:p w:rsidR="0081564F" w:rsidRPr="00822984" w:rsidRDefault="0081564F" w:rsidP="0034420A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573F04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20,0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822984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Степанов Е.Ю.</w:t>
            </w:r>
          </w:p>
        </w:tc>
        <w:tc>
          <w:tcPr>
            <w:tcW w:w="1559" w:type="dxa"/>
          </w:tcPr>
          <w:p w:rsidR="0081564F" w:rsidRPr="00822984" w:rsidRDefault="0081564F" w:rsidP="005F5793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муниципального бюджетного общеобразовательного </w:t>
            </w:r>
            <w:r w:rsidRPr="00822984">
              <w:rPr>
                <w:sz w:val="18"/>
                <w:szCs w:val="18"/>
              </w:rPr>
              <w:lastRenderedPageBreak/>
              <w:t xml:space="preserve">учреждения-гимназия №4 </w:t>
            </w:r>
            <w:proofErr w:type="spellStart"/>
            <w:r w:rsidRPr="00822984">
              <w:rPr>
                <w:sz w:val="18"/>
                <w:szCs w:val="18"/>
              </w:rPr>
              <w:t>г</w:t>
            </w:r>
            <w:proofErr w:type="gramStart"/>
            <w:r w:rsidRPr="00822984">
              <w:rPr>
                <w:sz w:val="18"/>
                <w:szCs w:val="18"/>
              </w:rPr>
              <w:t>.Т</w:t>
            </w:r>
            <w:proofErr w:type="gramEnd"/>
            <w:r w:rsidRPr="00822984">
              <w:rPr>
                <w:sz w:val="18"/>
                <w:szCs w:val="18"/>
              </w:rPr>
              <w:t>улы</w:t>
            </w:r>
            <w:proofErr w:type="spellEnd"/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EF48D2">
            <w:pPr>
              <w:autoSpaceDE w:val="0"/>
              <w:autoSpaceDN w:val="0"/>
              <w:adjustRightInd w:val="0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43,7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pacing w:val="-10"/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50,2</w:t>
            </w:r>
          </w:p>
        </w:tc>
        <w:tc>
          <w:tcPr>
            <w:tcW w:w="1134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814 913,46</w:t>
            </w:r>
          </w:p>
        </w:tc>
      </w:tr>
      <w:tr w:rsidR="0081564F" w:rsidRPr="00822984" w:rsidTr="00BC65B9">
        <w:trPr>
          <w:trHeight w:val="325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573F04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  <w:p w:rsidR="0081564F" w:rsidRPr="00822984" w:rsidRDefault="0081564F" w:rsidP="00DD75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 собственность</w:t>
            </w:r>
          </w:p>
        </w:tc>
        <w:tc>
          <w:tcPr>
            <w:tcW w:w="992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617,00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Мицубиси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Outlander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1068 826,68</w:t>
            </w:r>
          </w:p>
        </w:tc>
      </w:tr>
      <w:tr w:rsidR="0081564F" w:rsidRPr="00822984" w:rsidTr="00BC65B9">
        <w:trPr>
          <w:trHeight w:val="325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573F04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843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23,0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413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573F04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50,2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412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573F04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843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24,0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 w:val="restart"/>
          </w:tcPr>
          <w:p w:rsidR="0081564F" w:rsidRPr="00822984" w:rsidRDefault="0082298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Большова И.В.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№12</w:t>
            </w:r>
          </w:p>
          <w:p w:rsidR="0081564F" w:rsidRPr="00822984" w:rsidRDefault="0081564F" w:rsidP="00CB5744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Садовый  участок </w:t>
            </w:r>
          </w:p>
        </w:tc>
        <w:tc>
          <w:tcPr>
            <w:tcW w:w="1843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600,0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HYUNDAI</w:t>
            </w:r>
            <w:r w:rsidRPr="00822984">
              <w:rPr>
                <w:spacing w:val="-10"/>
                <w:sz w:val="18"/>
                <w:szCs w:val="18"/>
              </w:rPr>
              <w:t xml:space="preserve">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GETZ</w:t>
            </w:r>
            <w:r w:rsidRPr="00822984">
              <w:rPr>
                <w:spacing w:val="-10"/>
                <w:sz w:val="18"/>
                <w:szCs w:val="18"/>
              </w:rPr>
              <w:t xml:space="preserve"> 1.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452 724,55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4A64D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3F55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совместная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46,8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Жилое строение без права регистрации проживания </w:t>
            </w:r>
          </w:p>
        </w:tc>
        <w:tc>
          <w:tcPr>
            <w:tcW w:w="1843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45,0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3F5532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3F553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44,6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46,8</w:t>
            </w:r>
          </w:p>
        </w:tc>
        <w:tc>
          <w:tcPr>
            <w:tcW w:w="1134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  <w:r w:rsidR="00822984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Маленков О.И.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муниципального бюджетного общеобразовательного </w:t>
            </w:r>
            <w:proofErr w:type="gramStart"/>
            <w:r w:rsidRPr="00822984">
              <w:rPr>
                <w:sz w:val="18"/>
                <w:szCs w:val="18"/>
              </w:rPr>
              <w:t>учреждения-средней</w:t>
            </w:r>
            <w:proofErr w:type="gramEnd"/>
            <w:r w:rsidRPr="00822984">
              <w:rPr>
                <w:sz w:val="18"/>
                <w:szCs w:val="18"/>
              </w:rPr>
              <w:t xml:space="preserve"> общеобразовательной школы с углубленным </w:t>
            </w:r>
            <w:r w:rsidRPr="00822984">
              <w:rPr>
                <w:sz w:val="18"/>
                <w:szCs w:val="18"/>
              </w:rPr>
              <w:lastRenderedPageBreak/>
              <w:t>изучением отдельных предметов №4</w:t>
            </w: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 xml:space="preserve">Участок под строительство </w:t>
            </w:r>
          </w:p>
        </w:tc>
        <w:tc>
          <w:tcPr>
            <w:tcW w:w="1843" w:type="dxa"/>
          </w:tcPr>
          <w:p w:rsidR="0081564F" w:rsidRPr="00822984" w:rsidRDefault="0081564F" w:rsidP="00FD058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1564F" w:rsidRPr="00822984" w:rsidRDefault="0081564F" w:rsidP="00FD058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800,0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>Автомобиль легковой ВАЗ 21124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698 591,49</w:t>
            </w:r>
          </w:p>
        </w:tc>
      </w:tr>
      <w:tr w:rsidR="0081564F" w:rsidRPr="00822984" w:rsidTr="00BC65B9">
        <w:trPr>
          <w:trHeight w:val="1163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FD058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1/5</w:t>
            </w:r>
          </w:p>
        </w:tc>
        <w:tc>
          <w:tcPr>
            <w:tcW w:w="992" w:type="dxa"/>
          </w:tcPr>
          <w:p w:rsidR="0081564F" w:rsidRPr="00822984" w:rsidRDefault="0081564F" w:rsidP="00FD058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77,5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1162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Дача </w:t>
            </w:r>
          </w:p>
        </w:tc>
        <w:tc>
          <w:tcPr>
            <w:tcW w:w="1843" w:type="dxa"/>
          </w:tcPr>
          <w:p w:rsidR="0081564F" w:rsidRPr="00822984" w:rsidRDefault="0081564F" w:rsidP="00FD058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FD058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35,0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81564F" w:rsidRPr="00822984" w:rsidRDefault="0081564F" w:rsidP="00FD058C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EF48D2">
            <w:pPr>
              <w:autoSpaceDE w:val="0"/>
              <w:autoSpaceDN w:val="0"/>
              <w:adjustRightInd w:val="0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B322B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66,0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358 336,69</w:t>
            </w:r>
          </w:p>
        </w:tc>
      </w:tr>
      <w:tr w:rsidR="0081564F" w:rsidRPr="00822984" w:rsidTr="00BC65B9">
        <w:trPr>
          <w:trHeight w:val="276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  <w:r w:rsidR="00822984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Симоненко А.В.</w:t>
            </w:r>
          </w:p>
        </w:tc>
        <w:tc>
          <w:tcPr>
            <w:tcW w:w="1559" w:type="dxa"/>
          </w:tcPr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</w:t>
            </w:r>
            <w:proofErr w:type="gramStart"/>
            <w:r w:rsidRPr="00822984">
              <w:rPr>
                <w:sz w:val="18"/>
                <w:szCs w:val="18"/>
              </w:rPr>
              <w:t>муниципальным</w:t>
            </w:r>
            <w:proofErr w:type="gramEnd"/>
            <w:r w:rsidRPr="00822984">
              <w:rPr>
                <w:sz w:val="18"/>
                <w:szCs w:val="18"/>
              </w:rPr>
              <w:t xml:space="preserve"> бюджетным дошкольным образовательным учреждением-детский сад общеразвивающего вида №153</w:t>
            </w:r>
          </w:p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 доля в праве 1/6</w:t>
            </w:r>
          </w:p>
          <w:p w:rsidR="0081564F" w:rsidRPr="00822984" w:rsidRDefault="0081564F" w:rsidP="00B322B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B322B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94,0</w:t>
            </w:r>
          </w:p>
        </w:tc>
        <w:tc>
          <w:tcPr>
            <w:tcW w:w="992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micra</w:t>
            </w:r>
            <w:proofErr w:type="spellEnd"/>
          </w:p>
        </w:tc>
        <w:tc>
          <w:tcPr>
            <w:tcW w:w="1418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362 502,96</w:t>
            </w:r>
          </w:p>
        </w:tc>
      </w:tr>
      <w:tr w:rsidR="0081564F" w:rsidRPr="00822984" w:rsidTr="00BC65B9">
        <w:trPr>
          <w:trHeight w:val="293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  <w:r w:rsidR="0082298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Петровичева С.В.</w:t>
            </w:r>
          </w:p>
        </w:tc>
        <w:tc>
          <w:tcPr>
            <w:tcW w:w="1559" w:type="dxa"/>
          </w:tcPr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</w:t>
            </w:r>
            <w:proofErr w:type="gramStart"/>
            <w:r w:rsidRPr="00822984">
              <w:rPr>
                <w:sz w:val="18"/>
                <w:szCs w:val="18"/>
              </w:rPr>
              <w:t>муниципальным</w:t>
            </w:r>
            <w:proofErr w:type="gramEnd"/>
            <w:r w:rsidRPr="00822984">
              <w:rPr>
                <w:sz w:val="18"/>
                <w:szCs w:val="18"/>
              </w:rPr>
              <w:t xml:space="preserve"> бюджетным дошкольным образовательным учреждением-детский сад комбинированного вида № 174</w:t>
            </w:r>
          </w:p>
        </w:tc>
        <w:tc>
          <w:tcPr>
            <w:tcW w:w="1276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B322B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B322B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8B4C1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8B4C1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51,4</w:t>
            </w:r>
          </w:p>
        </w:tc>
        <w:tc>
          <w:tcPr>
            <w:tcW w:w="1134" w:type="dxa"/>
          </w:tcPr>
          <w:p w:rsidR="0081564F" w:rsidRPr="00822984" w:rsidRDefault="0081564F" w:rsidP="008B4C1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8B4C1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8B4C13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443 280,56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4707C1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B322B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B322B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51,4</w:t>
            </w:r>
          </w:p>
        </w:tc>
        <w:tc>
          <w:tcPr>
            <w:tcW w:w="992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8B4C1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  <w:p w:rsidR="0081564F" w:rsidRPr="00822984" w:rsidRDefault="0081564F" w:rsidP="008B4C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B322B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8B4C1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8B4C1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RENAULT LOGAN</w:t>
            </w:r>
          </w:p>
        </w:tc>
        <w:tc>
          <w:tcPr>
            <w:tcW w:w="1418" w:type="dxa"/>
          </w:tcPr>
          <w:p w:rsidR="0081564F" w:rsidRPr="00822984" w:rsidRDefault="0081564F" w:rsidP="008B4C13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282 361,97</w:t>
            </w:r>
          </w:p>
        </w:tc>
      </w:tr>
      <w:tr w:rsidR="0081564F" w:rsidRPr="00822984" w:rsidTr="00BC65B9">
        <w:trPr>
          <w:trHeight w:val="276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2</w:t>
            </w:r>
            <w:r w:rsidR="00822984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Пармухина</w:t>
            </w:r>
            <w:proofErr w:type="spellEnd"/>
            <w:r w:rsidRPr="00822984">
              <w:rPr>
                <w:sz w:val="18"/>
                <w:szCs w:val="18"/>
              </w:rPr>
              <w:t xml:space="preserve"> Г.М.</w:t>
            </w:r>
          </w:p>
        </w:tc>
        <w:tc>
          <w:tcPr>
            <w:tcW w:w="1559" w:type="dxa"/>
          </w:tcPr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</w:t>
            </w:r>
            <w:proofErr w:type="gramStart"/>
            <w:r w:rsidRPr="00822984">
              <w:rPr>
                <w:sz w:val="18"/>
                <w:szCs w:val="18"/>
              </w:rPr>
              <w:t>муниципальным</w:t>
            </w:r>
            <w:proofErr w:type="gramEnd"/>
            <w:r w:rsidRPr="00822984">
              <w:rPr>
                <w:sz w:val="18"/>
                <w:szCs w:val="18"/>
              </w:rPr>
              <w:t xml:space="preserve"> бюджетным дошкольным образовательным учреждением-детский сад комбинированного вида № 27</w:t>
            </w:r>
          </w:p>
          <w:p w:rsidR="0081564F" w:rsidRPr="00822984" w:rsidRDefault="0081564F" w:rsidP="004A64D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4A64D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4A64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B322B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1564F" w:rsidRPr="00822984" w:rsidRDefault="0081564F" w:rsidP="00B322B2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34,3</w:t>
            </w:r>
          </w:p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496 575,48</w:t>
            </w:r>
          </w:p>
        </w:tc>
      </w:tr>
      <w:tr w:rsidR="0081564F" w:rsidRPr="00822984" w:rsidTr="00BC65B9">
        <w:trPr>
          <w:trHeight w:val="325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CA6A95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1564F" w:rsidRPr="00822984" w:rsidRDefault="0081564F" w:rsidP="00CA6A95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34,3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919 105,04</w:t>
            </w:r>
          </w:p>
        </w:tc>
      </w:tr>
      <w:tr w:rsidR="0081564F" w:rsidRPr="00822984" w:rsidTr="00BC65B9">
        <w:trPr>
          <w:trHeight w:val="325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CA6A95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CA6A95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49,6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325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843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24,0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  <w:r w:rsidR="0082298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Мелехова Л.Ю.</w:t>
            </w:r>
          </w:p>
        </w:tc>
        <w:tc>
          <w:tcPr>
            <w:tcW w:w="1559" w:type="dxa"/>
          </w:tcPr>
          <w:p w:rsidR="0081564F" w:rsidRPr="00822984" w:rsidRDefault="0081564F" w:rsidP="0025294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муниципальным бюджетным дошкольным образовательным учреждением </w:t>
            </w:r>
            <w:proofErr w:type="gramStart"/>
            <w:r w:rsidRPr="00822984">
              <w:rPr>
                <w:sz w:val="18"/>
                <w:szCs w:val="18"/>
              </w:rPr>
              <w:t>–д</w:t>
            </w:r>
            <w:proofErr w:type="gramEnd"/>
            <w:r w:rsidRPr="00822984">
              <w:rPr>
                <w:sz w:val="18"/>
                <w:szCs w:val="18"/>
              </w:rPr>
              <w:t>етский сад комбинированного вида № 2</w:t>
            </w:r>
          </w:p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25294A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2529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43,6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560 163,33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  <w:r w:rsidR="0082298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Жеглова Е.В.</w:t>
            </w:r>
          </w:p>
        </w:tc>
        <w:tc>
          <w:tcPr>
            <w:tcW w:w="1559" w:type="dxa"/>
          </w:tcPr>
          <w:p w:rsidR="0081564F" w:rsidRPr="00822984" w:rsidRDefault="0081564F" w:rsidP="0025294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26</w:t>
            </w:r>
          </w:p>
        </w:tc>
        <w:tc>
          <w:tcPr>
            <w:tcW w:w="1276" w:type="dxa"/>
          </w:tcPr>
          <w:p w:rsidR="0081564F" w:rsidRPr="00822984" w:rsidRDefault="0081564F" w:rsidP="007A599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CA6A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63,6</w:t>
            </w:r>
          </w:p>
        </w:tc>
        <w:tc>
          <w:tcPr>
            <w:tcW w:w="992" w:type="dxa"/>
          </w:tcPr>
          <w:p w:rsidR="0081564F" w:rsidRPr="00822984" w:rsidRDefault="0081564F" w:rsidP="00227C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428 697,50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25294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CA6A9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63,6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  <w:r w:rsidR="00822984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Калинина Е.В.</w:t>
            </w:r>
          </w:p>
        </w:tc>
        <w:tc>
          <w:tcPr>
            <w:tcW w:w="1559" w:type="dxa"/>
          </w:tcPr>
          <w:p w:rsidR="0081564F" w:rsidRPr="00822984" w:rsidRDefault="0081564F" w:rsidP="0025294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127-детский сад общеразвивающего вида</w:t>
            </w:r>
          </w:p>
        </w:tc>
        <w:tc>
          <w:tcPr>
            <w:tcW w:w="1276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39,6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389 784,46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564F" w:rsidRPr="00822984" w:rsidRDefault="0081564F" w:rsidP="00BA701B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EE281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BA70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2/3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40,0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</w:rPr>
              <w:t xml:space="preserve">Рено </w:t>
            </w:r>
            <w:proofErr w:type="spellStart"/>
            <w:r w:rsidRPr="00822984">
              <w:rPr>
                <w:sz w:val="18"/>
                <w:szCs w:val="18"/>
              </w:rPr>
              <w:t>Сандеро</w:t>
            </w:r>
            <w:proofErr w:type="spellEnd"/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340 586,01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  <w:r w:rsidR="0082298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Борискина Н.А.</w:t>
            </w:r>
          </w:p>
        </w:tc>
        <w:tc>
          <w:tcPr>
            <w:tcW w:w="1559" w:type="dxa"/>
          </w:tcPr>
          <w:p w:rsidR="0081564F" w:rsidRPr="00822984" w:rsidRDefault="0081564F" w:rsidP="00EE2813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Заведующая МБДОУ № 105 </w:t>
            </w:r>
            <w:proofErr w:type="spellStart"/>
            <w:r w:rsidRPr="00822984">
              <w:rPr>
                <w:sz w:val="18"/>
                <w:szCs w:val="18"/>
              </w:rPr>
              <w:t>г</w:t>
            </w:r>
            <w:proofErr w:type="gramStart"/>
            <w:r w:rsidRPr="00822984">
              <w:rPr>
                <w:sz w:val="18"/>
                <w:szCs w:val="18"/>
              </w:rPr>
              <w:t>.Т</w:t>
            </w:r>
            <w:proofErr w:type="gramEnd"/>
            <w:r w:rsidRPr="00822984">
              <w:rPr>
                <w:sz w:val="18"/>
                <w:szCs w:val="18"/>
              </w:rPr>
              <w:t>улы</w:t>
            </w:r>
            <w:proofErr w:type="spellEnd"/>
          </w:p>
          <w:p w:rsidR="0081564F" w:rsidRPr="00822984" w:rsidRDefault="0081564F" w:rsidP="00EE281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6B4C0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6B4C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43,6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615 897,33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  <w:r w:rsidR="00822984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Смирнова Г.В.</w:t>
            </w:r>
          </w:p>
        </w:tc>
        <w:tc>
          <w:tcPr>
            <w:tcW w:w="1559" w:type="dxa"/>
          </w:tcPr>
          <w:p w:rsidR="0081564F" w:rsidRPr="00822984" w:rsidRDefault="0081564F" w:rsidP="00EE2813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173</w:t>
            </w:r>
          </w:p>
        </w:tc>
        <w:tc>
          <w:tcPr>
            <w:tcW w:w="1276" w:type="dxa"/>
          </w:tcPr>
          <w:p w:rsidR="0081564F" w:rsidRPr="00822984" w:rsidRDefault="0081564F" w:rsidP="006B4C0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6B4C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50,9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892 867,65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2298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416" w:type="dxa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Кадильникова</w:t>
            </w:r>
            <w:proofErr w:type="spellEnd"/>
            <w:r w:rsidRPr="00822984">
              <w:rPr>
                <w:sz w:val="18"/>
                <w:szCs w:val="18"/>
              </w:rPr>
              <w:t xml:space="preserve"> Т.А.</w:t>
            </w:r>
          </w:p>
        </w:tc>
        <w:tc>
          <w:tcPr>
            <w:tcW w:w="1559" w:type="dxa"/>
          </w:tcPr>
          <w:p w:rsidR="0081564F" w:rsidRPr="00822984" w:rsidRDefault="0081564F" w:rsidP="00EE2813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9</w:t>
            </w: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56,5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63,9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434 343,37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564F" w:rsidRPr="00822984" w:rsidRDefault="0081564F" w:rsidP="00EE2813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  <w:lang w:val="en-US"/>
              </w:rPr>
              <w:t>56</w:t>
            </w:r>
            <w:r w:rsidRPr="00822984">
              <w:rPr>
                <w:sz w:val="18"/>
                <w:szCs w:val="18"/>
              </w:rPr>
              <w:t>,5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CHEVROLET LACETTI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261 000,00</w:t>
            </w:r>
          </w:p>
        </w:tc>
      </w:tr>
      <w:tr w:rsidR="0081564F" w:rsidRPr="00822984" w:rsidTr="00BC65B9">
        <w:trPr>
          <w:trHeight w:val="604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  <w:p w:rsidR="0081564F" w:rsidRPr="00822984" w:rsidRDefault="0081564F" w:rsidP="00EE2813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414D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414D7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56,5</w:t>
            </w:r>
          </w:p>
        </w:tc>
        <w:tc>
          <w:tcPr>
            <w:tcW w:w="1134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1564F" w:rsidRPr="00822984" w:rsidTr="00BC65B9">
        <w:trPr>
          <w:trHeight w:val="556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414D7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414D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414D7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414D73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56,5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</w:t>
            </w:r>
            <w:r w:rsidR="00822984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Денисова М.В.</w:t>
            </w:r>
          </w:p>
        </w:tc>
        <w:tc>
          <w:tcPr>
            <w:tcW w:w="1559" w:type="dxa"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муниципального бюджетного образовательного учреждения дополнительного образования детей «Дом детского творчества»</w:t>
            </w: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Садовый участок </w:t>
            </w:r>
          </w:p>
        </w:tc>
        <w:tc>
          <w:tcPr>
            <w:tcW w:w="1843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600,0</w:t>
            </w:r>
          </w:p>
        </w:tc>
        <w:tc>
          <w:tcPr>
            <w:tcW w:w="992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8A3C93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135,7</w:t>
            </w:r>
          </w:p>
        </w:tc>
        <w:tc>
          <w:tcPr>
            <w:tcW w:w="1134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563 507,19</w:t>
            </w:r>
          </w:p>
        </w:tc>
      </w:tr>
      <w:tr w:rsidR="0081564F" w:rsidRPr="00822984" w:rsidTr="00BC65B9">
        <w:trPr>
          <w:trHeight w:val="325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Приусадебный участок </w:t>
            </w:r>
          </w:p>
        </w:tc>
        <w:tc>
          <w:tcPr>
            <w:tcW w:w="1843" w:type="dxa"/>
          </w:tcPr>
          <w:p w:rsidR="0081564F" w:rsidRPr="00822984" w:rsidRDefault="0081564F" w:rsidP="00EF48D2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414D7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788,0</w:t>
            </w:r>
          </w:p>
        </w:tc>
        <w:tc>
          <w:tcPr>
            <w:tcW w:w="992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8A3C93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OPEL ASTRA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577 432,41</w:t>
            </w:r>
          </w:p>
        </w:tc>
      </w:tr>
      <w:tr w:rsidR="0081564F" w:rsidRPr="00822984" w:rsidTr="00BC65B9">
        <w:trPr>
          <w:trHeight w:val="325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843" w:type="dxa"/>
          </w:tcPr>
          <w:p w:rsidR="0081564F" w:rsidRPr="00822984" w:rsidRDefault="0081564F" w:rsidP="00414D7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414D7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135,7</w:t>
            </w:r>
          </w:p>
        </w:tc>
        <w:tc>
          <w:tcPr>
            <w:tcW w:w="992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8A3C9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325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843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414D7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18,6</w:t>
            </w:r>
          </w:p>
        </w:tc>
        <w:tc>
          <w:tcPr>
            <w:tcW w:w="992" w:type="dxa"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8A3C9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8A3C93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276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</w:t>
            </w:r>
            <w:r w:rsidR="00822984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EF48D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Чиненова Н.В.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И.О.Директора</w:t>
            </w:r>
            <w:proofErr w:type="spellEnd"/>
            <w:r w:rsidRPr="00822984">
              <w:rPr>
                <w:sz w:val="18"/>
                <w:szCs w:val="18"/>
              </w:rPr>
              <w:t xml:space="preserve"> МБОУ-средняя </w:t>
            </w:r>
            <w:r w:rsidRPr="00822984">
              <w:rPr>
                <w:sz w:val="18"/>
                <w:szCs w:val="18"/>
              </w:rPr>
              <w:lastRenderedPageBreak/>
              <w:t>общеобразовательная школа № 31</w:t>
            </w:r>
          </w:p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 xml:space="preserve">Земельный участок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621 623,29</w:t>
            </w:r>
          </w:p>
        </w:tc>
      </w:tr>
      <w:tr w:rsidR="0081564F" w:rsidRPr="00822984" w:rsidTr="00BC65B9">
        <w:trPr>
          <w:trHeight w:val="276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276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276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2/9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44,1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276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EF48D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21,4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</w:t>
            </w:r>
            <w:r w:rsidR="0082298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81564F" w:rsidRPr="00822984" w:rsidRDefault="0081564F" w:rsidP="00B969E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Четвертаков М.Е.</w:t>
            </w:r>
          </w:p>
        </w:tc>
        <w:tc>
          <w:tcPr>
            <w:tcW w:w="1559" w:type="dxa"/>
          </w:tcPr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МБУ «КСО»</w:t>
            </w:r>
          </w:p>
        </w:tc>
        <w:tc>
          <w:tcPr>
            <w:tcW w:w="1276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51,7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458 264,33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</w:t>
            </w:r>
            <w:r w:rsidR="00822984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Анисимов Г.Е.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725090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 «Городская Служба Единого Заказчика»</w:t>
            </w:r>
          </w:p>
          <w:p w:rsidR="0081564F" w:rsidRPr="00822984" w:rsidRDefault="0081564F" w:rsidP="006B4C0D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Земельный участок под ИЖС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408,0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1406,0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  <w:lang w:eastAsia="en-US"/>
              </w:rPr>
              <w:t>710 498,31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725090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725090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Жилой дом</w:t>
            </w:r>
          </w:p>
          <w:p w:rsidR="0081564F" w:rsidRPr="00822984" w:rsidRDefault="0081564F" w:rsidP="007250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407,8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75,4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725090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725090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Зернохранилище</w:t>
            </w:r>
          </w:p>
          <w:p w:rsidR="0081564F" w:rsidRPr="00822984" w:rsidRDefault="0081564F" w:rsidP="007250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F95B78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420,0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195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725090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Земельный участок под ИЖС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280,0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E74A85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1378,0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524C7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</w:rPr>
              <w:t>Volkswagen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</w:rPr>
              <w:t>Touareg</w:t>
            </w:r>
            <w:proofErr w:type="spellEnd"/>
          </w:p>
          <w:p w:rsidR="0081564F" w:rsidRPr="00822984" w:rsidRDefault="0081564F" w:rsidP="00524C77">
            <w:pPr>
              <w:jc w:val="center"/>
              <w:rPr>
                <w:sz w:val="18"/>
                <w:szCs w:val="18"/>
              </w:rPr>
            </w:pPr>
          </w:p>
          <w:p w:rsidR="0081564F" w:rsidRPr="00822984" w:rsidRDefault="0081564F" w:rsidP="00524C7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</w:rPr>
              <w:t>Ford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</w:rPr>
              <w:t>Fusion</w:t>
            </w:r>
            <w:proofErr w:type="spellEnd"/>
          </w:p>
          <w:p w:rsidR="0081564F" w:rsidRPr="00822984" w:rsidRDefault="0081564F" w:rsidP="00524C77">
            <w:pPr>
              <w:jc w:val="center"/>
              <w:rPr>
                <w:sz w:val="18"/>
                <w:szCs w:val="18"/>
              </w:rPr>
            </w:pP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  <w:lang w:eastAsia="en-US"/>
              </w:rPr>
              <w:t>119 264,54</w:t>
            </w:r>
          </w:p>
        </w:tc>
      </w:tr>
      <w:tr w:rsidR="0081564F" w:rsidRPr="00822984" w:rsidTr="00BC65B9">
        <w:trPr>
          <w:trHeight w:val="195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725090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31,1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195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725090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40,1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195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725090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1/6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65,8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195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725090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75,4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1178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227C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725090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  <w:p w:rsidR="0081564F" w:rsidRPr="00822984" w:rsidRDefault="0081564F" w:rsidP="00725090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725090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E74A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75,4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1564F" w:rsidRPr="00822984" w:rsidTr="00BC65B9">
        <w:trPr>
          <w:trHeight w:val="599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75,4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</w:t>
            </w:r>
            <w:r w:rsidR="0082298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Королева Ю.Ю.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 «Молодежный центр «Родина»</w:t>
            </w: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Комната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>Автомобиль легковой УАЗ Патриот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364 577,06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564F" w:rsidRPr="00822984" w:rsidRDefault="0081564F" w:rsidP="005242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18,0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DAEWO NEXIA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396 000,00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</w:t>
            </w:r>
            <w:r w:rsidR="0082298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Феничева И.Н.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10</w:t>
            </w: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48,9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  <w:lang w:val="en-US"/>
              </w:rPr>
              <w:t xml:space="preserve">TOYOTA </w:t>
            </w: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RAV4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613 405,35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44,5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240 000,00</w:t>
            </w:r>
          </w:p>
        </w:tc>
      </w:tr>
      <w:tr w:rsidR="0081564F" w:rsidRPr="00822984" w:rsidTr="00BC65B9">
        <w:trPr>
          <w:trHeight w:val="488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</w:t>
            </w:r>
            <w:r w:rsidR="00822984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Сорокина А.А.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57</w:t>
            </w: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b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/>
                <w:sz w:val="18"/>
                <w:szCs w:val="18"/>
              </w:rPr>
              <w:t>7</w:t>
            </w:r>
            <w:r w:rsidRPr="00822984">
              <w:rPr>
                <w:sz w:val="18"/>
                <w:szCs w:val="18"/>
              </w:rPr>
              <w:t>0,6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714 919,22</w:t>
            </w:r>
          </w:p>
        </w:tc>
      </w:tr>
      <w:tr w:rsidR="0081564F" w:rsidRPr="00822984" w:rsidTr="00BC65B9">
        <w:trPr>
          <w:trHeight w:val="487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45,9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70,6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 xml:space="preserve">LADA </w:t>
            </w:r>
            <w:r w:rsidRPr="00822984">
              <w:rPr>
                <w:spacing w:val="-10"/>
                <w:sz w:val="18"/>
                <w:szCs w:val="18"/>
              </w:rPr>
              <w:t>ВАЗ 21074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443 974,83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 для садоводства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pacing w:val="-10"/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1000,0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6B65F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 с подвалом</w:t>
            </w:r>
          </w:p>
          <w:p w:rsidR="0081564F" w:rsidRPr="00822984" w:rsidRDefault="0081564F" w:rsidP="006B65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6B65F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 с подвалом</w:t>
            </w:r>
          </w:p>
          <w:p w:rsidR="0081564F" w:rsidRPr="00822984" w:rsidRDefault="0081564F" w:rsidP="006B65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21,1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68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3</w:t>
            </w:r>
            <w:r w:rsidR="0082298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Щербакова М.В.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6B65FD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МКОУДОВ «Городской информационно-методический центр»</w:t>
            </w:r>
          </w:p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69,0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  <w:lang w:eastAsia="en-US"/>
              </w:rPr>
              <w:t>405 977,9</w:t>
            </w:r>
          </w:p>
        </w:tc>
      </w:tr>
      <w:tr w:rsidR="0081564F" w:rsidRPr="00822984" w:rsidTr="00BC65B9">
        <w:trPr>
          <w:trHeight w:val="967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6B65FD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30,2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47,6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  <w:lang w:eastAsia="en-US"/>
              </w:rPr>
              <w:t>458 227,65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6B65F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81564F" w:rsidRPr="00822984" w:rsidRDefault="0081564F" w:rsidP="009C06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30,2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1283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</w:t>
            </w:r>
            <w:r w:rsidR="00822984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Надеждина О.С.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СОШ № 59</w:t>
            </w: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60,4</w:t>
            </w:r>
          </w:p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555 484,53</w:t>
            </w:r>
          </w:p>
        </w:tc>
      </w:tr>
      <w:tr w:rsidR="0081564F" w:rsidRPr="00822984" w:rsidTr="00BC65B9">
        <w:trPr>
          <w:trHeight w:val="812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564F" w:rsidRPr="00822984" w:rsidRDefault="0081564F" w:rsidP="0065528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  <w:lang w:val="en-US"/>
              </w:rPr>
              <w:t>60</w:t>
            </w:r>
            <w:r w:rsidRPr="00822984">
              <w:rPr>
                <w:sz w:val="18"/>
                <w:szCs w:val="18"/>
              </w:rPr>
              <w:t>,4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pacing w:val="-10"/>
                <w:sz w:val="18"/>
                <w:szCs w:val="18"/>
                <w:lang w:val="en-US" w:eastAsia="en-US"/>
              </w:rPr>
              <w:t>SSANG</w:t>
            </w:r>
            <w:r w:rsidRPr="00822984">
              <w:rPr>
                <w:spacing w:val="-10"/>
                <w:sz w:val="18"/>
                <w:szCs w:val="18"/>
                <w:lang w:eastAsia="en-US"/>
              </w:rPr>
              <w:t xml:space="preserve"> </w:t>
            </w:r>
            <w:r w:rsidRPr="00822984">
              <w:rPr>
                <w:spacing w:val="-10"/>
                <w:sz w:val="18"/>
                <w:szCs w:val="18"/>
                <w:lang w:val="en-US" w:eastAsia="en-US"/>
              </w:rPr>
              <w:t>YONG</w:t>
            </w:r>
            <w:r w:rsidRPr="00822984">
              <w:rPr>
                <w:spacing w:val="-10"/>
                <w:sz w:val="18"/>
                <w:szCs w:val="18"/>
                <w:lang w:eastAsia="en-US"/>
              </w:rPr>
              <w:t xml:space="preserve"> </w:t>
            </w:r>
            <w:r w:rsidRPr="00822984">
              <w:rPr>
                <w:spacing w:val="-10"/>
                <w:sz w:val="18"/>
                <w:szCs w:val="18"/>
                <w:lang w:val="en-US" w:eastAsia="en-US"/>
              </w:rPr>
              <w:t>ACTYON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  <w:lang w:eastAsia="en-US"/>
              </w:rPr>
              <w:t>293 109,47</w:t>
            </w:r>
          </w:p>
        </w:tc>
      </w:tr>
      <w:tr w:rsidR="0081564F" w:rsidRPr="00822984" w:rsidTr="00BC65B9">
        <w:trPr>
          <w:trHeight w:val="488"/>
        </w:trPr>
        <w:tc>
          <w:tcPr>
            <w:tcW w:w="710" w:type="dxa"/>
            <w:vMerge w:val="restart"/>
          </w:tcPr>
          <w:p w:rsidR="0081564F" w:rsidRPr="00822984" w:rsidRDefault="0082298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Аслиян</w:t>
            </w:r>
            <w:proofErr w:type="spellEnd"/>
            <w:r w:rsidRPr="00822984">
              <w:rPr>
                <w:sz w:val="18"/>
                <w:szCs w:val="18"/>
              </w:rPr>
              <w:t xml:space="preserve"> Л.М.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6C68B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МБОУ-лицей № 2 Имени </w:t>
            </w:r>
            <w:proofErr w:type="spellStart"/>
            <w:r w:rsidRPr="00822984">
              <w:rPr>
                <w:sz w:val="18"/>
                <w:szCs w:val="18"/>
              </w:rPr>
              <w:t>Б.А.Слободскова</w:t>
            </w:r>
            <w:proofErr w:type="spellEnd"/>
          </w:p>
        </w:tc>
        <w:tc>
          <w:tcPr>
            <w:tcW w:w="1276" w:type="dxa"/>
            <w:vMerge w:val="restart"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66,8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  <w:lang w:eastAsia="en-US"/>
              </w:rPr>
              <w:t>1 291 166,92</w:t>
            </w:r>
          </w:p>
        </w:tc>
      </w:tr>
      <w:tr w:rsidR="0081564F" w:rsidRPr="00822984" w:rsidTr="00BC65B9">
        <w:trPr>
          <w:trHeight w:val="487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6C68B4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52,4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1463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</w:t>
            </w:r>
            <w:r w:rsidR="00822984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Кирсанова Т.С.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6C68B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МБДОУ № 43</w:t>
            </w:r>
          </w:p>
        </w:tc>
        <w:tc>
          <w:tcPr>
            <w:tcW w:w="1276" w:type="dxa"/>
            <w:vMerge w:val="restart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843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600,0</w:t>
            </w:r>
          </w:p>
        </w:tc>
        <w:tc>
          <w:tcPr>
            <w:tcW w:w="992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591A5E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50,6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LADA 2107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681 765,26</w:t>
            </w:r>
          </w:p>
        </w:tc>
      </w:tr>
      <w:tr w:rsidR="0081564F" w:rsidRPr="00822984" w:rsidTr="00BC65B9">
        <w:trPr>
          <w:trHeight w:val="1462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6C68B4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1564F" w:rsidRPr="00822984" w:rsidRDefault="0081564F" w:rsidP="00591A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1564F" w:rsidRPr="00822984" w:rsidRDefault="0081564F" w:rsidP="006C6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195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564F" w:rsidRPr="00822984" w:rsidRDefault="0081564F" w:rsidP="006C68B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F95B78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50,6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6C6BC4">
            <w:pPr>
              <w:jc w:val="center"/>
              <w:rPr>
                <w:spacing w:val="-10"/>
                <w:sz w:val="18"/>
                <w:szCs w:val="18"/>
                <w:lang w:val="en-US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WOLKSWAGEN polo</w:t>
            </w:r>
          </w:p>
          <w:p w:rsidR="0081564F" w:rsidRPr="00822984" w:rsidRDefault="0081564F" w:rsidP="00367F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449 953,90</w:t>
            </w:r>
          </w:p>
        </w:tc>
      </w:tr>
      <w:tr w:rsidR="0081564F" w:rsidRPr="00822984" w:rsidTr="00BC65B9">
        <w:trPr>
          <w:trHeight w:val="1297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</w:t>
            </w:r>
            <w:r w:rsidR="00822984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Соломонова Т.В.</w:t>
            </w:r>
          </w:p>
        </w:tc>
        <w:tc>
          <w:tcPr>
            <w:tcW w:w="1559" w:type="dxa"/>
          </w:tcPr>
          <w:p w:rsidR="0081564F" w:rsidRPr="00822984" w:rsidRDefault="0081564F" w:rsidP="006C68B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 СОШ № 43</w:t>
            </w:r>
          </w:p>
          <w:p w:rsidR="0081564F" w:rsidRPr="00822984" w:rsidRDefault="0081564F" w:rsidP="006C68B4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620 2012,82</w:t>
            </w:r>
          </w:p>
        </w:tc>
      </w:tr>
      <w:tr w:rsidR="0081564F" w:rsidRPr="00822984" w:rsidTr="00BC65B9">
        <w:trPr>
          <w:trHeight w:val="420"/>
        </w:trPr>
        <w:tc>
          <w:tcPr>
            <w:tcW w:w="710" w:type="dxa"/>
            <w:vMerge w:val="restart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</w:t>
            </w:r>
            <w:r w:rsidR="0082298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Широкая Е.М.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СОШ № 52</w:t>
            </w:r>
          </w:p>
          <w:p w:rsidR="0081564F" w:rsidRPr="00822984" w:rsidRDefault="0081564F" w:rsidP="006C68B4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Садовый участок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876 540,13</w:t>
            </w:r>
          </w:p>
        </w:tc>
      </w:tr>
      <w:tr w:rsidR="0081564F" w:rsidRPr="00822984" w:rsidTr="00BC65B9">
        <w:trPr>
          <w:trHeight w:val="42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40,40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42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44,2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420"/>
        </w:trPr>
        <w:tc>
          <w:tcPr>
            <w:tcW w:w="710" w:type="dxa"/>
            <w:vMerge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18,8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564F" w:rsidRPr="00822984" w:rsidRDefault="0081564F" w:rsidP="00367F3B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488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C39B8" w:rsidRPr="00822984" w:rsidRDefault="009C39B8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1/3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40,40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>Автомобиль легковой ВАЗ 21074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417 585,48</w:t>
            </w:r>
          </w:p>
        </w:tc>
      </w:tr>
      <w:tr w:rsidR="009C39B8" w:rsidRPr="00822984" w:rsidTr="00BC65B9">
        <w:trPr>
          <w:trHeight w:val="487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843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367F3B">
            <w:pPr>
              <w:jc w:val="center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690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</w:t>
            </w:r>
            <w:r w:rsidR="00822984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9C39B8" w:rsidRPr="00822984" w:rsidRDefault="009C39B8" w:rsidP="00F95B78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Корбасова</w:t>
            </w:r>
            <w:proofErr w:type="spellEnd"/>
            <w:r w:rsidRPr="00822984">
              <w:rPr>
                <w:sz w:val="18"/>
                <w:szCs w:val="18"/>
              </w:rPr>
              <w:t xml:space="preserve"> В.Н.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№7-детский сад комбинированного вида</w:t>
            </w:r>
          </w:p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49,7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678 520,01</w:t>
            </w:r>
          </w:p>
        </w:tc>
      </w:tr>
      <w:tr w:rsidR="009C39B8" w:rsidRPr="00822984" w:rsidTr="00BC65B9">
        <w:trPr>
          <w:trHeight w:val="690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37,9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325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C39B8" w:rsidRPr="00822984" w:rsidRDefault="009C39B8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843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649,0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438 259,48</w:t>
            </w:r>
          </w:p>
        </w:tc>
      </w:tr>
      <w:tr w:rsidR="009C39B8" w:rsidRPr="00822984" w:rsidTr="00BC65B9">
        <w:trPr>
          <w:trHeight w:val="325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Дом </w:t>
            </w:r>
          </w:p>
        </w:tc>
        <w:tc>
          <w:tcPr>
            <w:tcW w:w="1843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40,2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325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1/2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49,7</w:t>
            </w:r>
          </w:p>
        </w:tc>
        <w:tc>
          <w:tcPr>
            <w:tcW w:w="992" w:type="dxa"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367F3B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3528"/>
        </w:trPr>
        <w:tc>
          <w:tcPr>
            <w:tcW w:w="710" w:type="dxa"/>
          </w:tcPr>
          <w:p w:rsidR="0081564F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</w:t>
            </w:r>
            <w:r w:rsidR="0082298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Андросова Т.И.</w:t>
            </w:r>
          </w:p>
        </w:tc>
        <w:tc>
          <w:tcPr>
            <w:tcW w:w="1559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74-детский сад комбинированного вида</w:t>
            </w:r>
          </w:p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65,0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6C6BC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</w:rPr>
              <w:t>RENOULT LOGAN</w:t>
            </w:r>
          </w:p>
          <w:p w:rsidR="0081564F" w:rsidRPr="00822984" w:rsidRDefault="0081564F" w:rsidP="006C6BC4">
            <w:pPr>
              <w:jc w:val="center"/>
              <w:rPr>
                <w:sz w:val="18"/>
                <w:szCs w:val="18"/>
              </w:rPr>
            </w:pPr>
          </w:p>
          <w:p w:rsidR="0081564F" w:rsidRPr="00822984" w:rsidRDefault="0081564F" w:rsidP="006C6BC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грузовой IVECO 440E43</w:t>
            </w:r>
          </w:p>
          <w:p w:rsidR="0081564F" w:rsidRPr="00822984" w:rsidRDefault="0081564F" w:rsidP="006C6BC4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Автоприцеп KRONE SDK27</w:t>
            </w:r>
          </w:p>
        </w:tc>
        <w:tc>
          <w:tcPr>
            <w:tcW w:w="1418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747 376,90</w:t>
            </w:r>
          </w:p>
        </w:tc>
      </w:tr>
      <w:tr w:rsidR="0081564F" w:rsidRPr="00822984" w:rsidTr="00BC65B9">
        <w:trPr>
          <w:trHeight w:val="1283"/>
        </w:trPr>
        <w:tc>
          <w:tcPr>
            <w:tcW w:w="710" w:type="dxa"/>
          </w:tcPr>
          <w:p w:rsidR="0081564F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</w:t>
            </w:r>
            <w:r w:rsidR="0082298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81564F" w:rsidRPr="00822984" w:rsidRDefault="0081564F" w:rsidP="00F95B78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Гасилина</w:t>
            </w:r>
            <w:proofErr w:type="spellEnd"/>
            <w:r w:rsidRPr="00822984">
              <w:rPr>
                <w:sz w:val="18"/>
                <w:szCs w:val="18"/>
              </w:rPr>
              <w:t xml:space="preserve"> Л.М.</w:t>
            </w:r>
          </w:p>
        </w:tc>
        <w:tc>
          <w:tcPr>
            <w:tcW w:w="1559" w:type="dxa"/>
          </w:tcPr>
          <w:p w:rsidR="0081564F" w:rsidRPr="00822984" w:rsidRDefault="0081564F" w:rsidP="00907AB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№109</w:t>
            </w:r>
          </w:p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54,0</w:t>
            </w: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HONDA CIVIC</w:t>
            </w:r>
          </w:p>
        </w:tc>
        <w:tc>
          <w:tcPr>
            <w:tcW w:w="1418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bCs/>
                <w:spacing w:val="-10"/>
                <w:sz w:val="18"/>
                <w:szCs w:val="18"/>
              </w:rPr>
              <w:t>341 792,02</w:t>
            </w:r>
          </w:p>
        </w:tc>
      </w:tr>
      <w:tr w:rsidR="0081564F" w:rsidRPr="00822984" w:rsidTr="00BC65B9">
        <w:trPr>
          <w:trHeight w:val="12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81564F" w:rsidP="00367F3B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564F" w:rsidRPr="00822984" w:rsidRDefault="0081564F" w:rsidP="00790DA7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</w:tcPr>
          <w:p w:rsidR="0081564F" w:rsidRPr="00822984" w:rsidRDefault="0081564F" w:rsidP="00367F3B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54,0</w:t>
            </w: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333 600,0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9C39B8" w:rsidP="00790DA7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54,0</w:t>
            </w: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1564F" w:rsidRPr="00822984" w:rsidTr="00BC65B9">
        <w:trPr>
          <w:trHeight w:val="970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907AB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  <w:p w:rsidR="0081564F" w:rsidRPr="00822984" w:rsidRDefault="0081564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F95B78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 собственность, доля в праве 1/4</w:t>
            </w: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54,0</w:t>
            </w: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907AB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564F" w:rsidRPr="00822984" w:rsidRDefault="0081564F" w:rsidP="00034012">
            <w:pPr>
              <w:jc w:val="center"/>
              <w:rPr>
                <w:color w:val="C00000"/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9C39B8" w:rsidRPr="00822984" w:rsidTr="00BC65B9">
        <w:trPr>
          <w:trHeight w:val="968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4</w:t>
            </w:r>
            <w:r w:rsidR="00822984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9C39B8" w:rsidRPr="00822984" w:rsidRDefault="009C39B8" w:rsidP="00DD00ED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Безруков Н.В.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BB65CF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Начальник МУ «Центр гражданской защиты и спасательных работ города Тулы»</w:t>
            </w:r>
          </w:p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1311,0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HYUDAI</w:t>
            </w:r>
            <w:r w:rsidRPr="00822984">
              <w:rPr>
                <w:spacing w:val="-10"/>
                <w:sz w:val="18"/>
                <w:szCs w:val="18"/>
              </w:rPr>
              <w:t xml:space="preserve"> 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MATRIX</w:t>
            </w:r>
            <w:r w:rsidRPr="00822984">
              <w:rPr>
                <w:spacing w:val="-10"/>
                <w:sz w:val="18"/>
                <w:szCs w:val="18"/>
              </w:rPr>
              <w:t xml:space="preserve"> 1.6</w:t>
            </w:r>
            <w:r w:rsidRPr="00822984">
              <w:rPr>
                <w:spacing w:val="-10"/>
                <w:sz w:val="18"/>
                <w:szCs w:val="18"/>
                <w:lang w:val="en-US"/>
              </w:rPr>
              <w:t>GLMT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1215 502,57</w:t>
            </w:r>
          </w:p>
        </w:tc>
      </w:tr>
      <w:tr w:rsidR="009C39B8" w:rsidRPr="00822984" w:rsidTr="00BC65B9">
        <w:trPr>
          <w:trHeight w:val="967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BB65CF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81,4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488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64,6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pacing w:val="-10"/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NISSAN NOTE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425 253,08</w:t>
            </w:r>
          </w:p>
        </w:tc>
      </w:tr>
      <w:tr w:rsidR="009C39B8" w:rsidRPr="00822984" w:rsidTr="00BC65B9">
        <w:trPr>
          <w:trHeight w:val="487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44,0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413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</w:t>
            </w:r>
            <w:r w:rsidR="0082298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9C39B8" w:rsidRPr="00822984" w:rsidRDefault="009C39B8" w:rsidP="0082298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Реброва </w:t>
            </w:r>
            <w:r w:rsidR="00822984">
              <w:rPr>
                <w:sz w:val="18"/>
                <w:szCs w:val="18"/>
              </w:rPr>
              <w:t>Т.Л.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МКДОУ №6</w:t>
            </w: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92,5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458 557,09</w:t>
            </w:r>
          </w:p>
        </w:tc>
      </w:tr>
      <w:tr w:rsidR="009C39B8" w:rsidRPr="00822984" w:rsidTr="00BC65B9">
        <w:trPr>
          <w:trHeight w:val="412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55,9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135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1200,0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Chevrolet</w:t>
            </w:r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Aveo</w:t>
            </w:r>
            <w:proofErr w:type="spellEnd"/>
            <w:r w:rsidRPr="00822984">
              <w:rPr>
                <w:sz w:val="18"/>
                <w:szCs w:val="18"/>
              </w:rPr>
              <w:t xml:space="preserve">. Автомобиль легковой </w:t>
            </w:r>
            <w:r w:rsidRPr="00822984">
              <w:rPr>
                <w:sz w:val="18"/>
                <w:szCs w:val="18"/>
                <w:lang w:val="en-US"/>
              </w:rPr>
              <w:t>Renault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Duster</w:t>
            </w:r>
            <w:r w:rsidRPr="0082298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504 794,33</w:t>
            </w:r>
          </w:p>
        </w:tc>
      </w:tr>
      <w:tr w:rsidR="009C39B8" w:rsidRPr="00822984" w:rsidTr="00BC65B9">
        <w:trPr>
          <w:trHeight w:val="135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92,5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135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26,0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135"/>
        </w:trPr>
        <w:tc>
          <w:tcPr>
            <w:tcW w:w="710" w:type="dxa"/>
          </w:tcPr>
          <w:p w:rsidR="0081564F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</w:t>
            </w:r>
            <w:r w:rsidR="00822984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81564F" w:rsidRPr="00822984" w:rsidRDefault="0081564F" w:rsidP="0082298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Желнаков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822984">
              <w:rPr>
                <w:sz w:val="18"/>
                <w:szCs w:val="18"/>
              </w:rPr>
              <w:t>В.К.</w:t>
            </w:r>
          </w:p>
        </w:tc>
        <w:tc>
          <w:tcPr>
            <w:tcW w:w="1559" w:type="dxa"/>
          </w:tcPr>
          <w:p w:rsidR="0081564F" w:rsidRPr="00822984" w:rsidRDefault="0081564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МУК «</w:t>
            </w:r>
            <w:proofErr w:type="spellStart"/>
            <w:r w:rsidRPr="00822984">
              <w:rPr>
                <w:sz w:val="18"/>
                <w:szCs w:val="18"/>
              </w:rPr>
              <w:t>Косогорец</w:t>
            </w:r>
            <w:proofErr w:type="spellEnd"/>
            <w:r w:rsidRPr="00822984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81564F" w:rsidRPr="00822984" w:rsidRDefault="0081564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33,3</w:t>
            </w:r>
          </w:p>
        </w:tc>
        <w:tc>
          <w:tcPr>
            <w:tcW w:w="1134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21213</w:t>
            </w:r>
          </w:p>
        </w:tc>
        <w:tc>
          <w:tcPr>
            <w:tcW w:w="1418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762 153,63</w:t>
            </w:r>
          </w:p>
        </w:tc>
      </w:tr>
      <w:tr w:rsidR="009C39B8" w:rsidRPr="00822984" w:rsidTr="00BC65B9">
        <w:trPr>
          <w:trHeight w:val="69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2342,0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IRAN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KHODRO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SAMAND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620 104,22</w:t>
            </w:r>
          </w:p>
        </w:tc>
      </w:tr>
      <w:tr w:rsidR="009C39B8" w:rsidRPr="00822984" w:rsidTr="00BC65B9">
        <w:trPr>
          <w:trHeight w:val="67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41,7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67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33,3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67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52,8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276"/>
        </w:trPr>
        <w:tc>
          <w:tcPr>
            <w:tcW w:w="710" w:type="dxa"/>
            <w:vMerge w:val="restart"/>
          </w:tcPr>
          <w:p w:rsidR="009C39B8" w:rsidRPr="00822984" w:rsidRDefault="0082298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416" w:type="dxa"/>
            <w:vMerge w:val="restart"/>
          </w:tcPr>
          <w:p w:rsidR="009C39B8" w:rsidRPr="00822984" w:rsidRDefault="009C39B8" w:rsidP="0082298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Гнатюк </w:t>
            </w:r>
            <w:r w:rsidR="00822984">
              <w:rPr>
                <w:sz w:val="18"/>
                <w:szCs w:val="18"/>
              </w:rPr>
              <w:t>В.Н.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МОУДОД Детская школа искусств №5</w:t>
            </w: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1500,0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Форд </w:t>
            </w:r>
            <w:proofErr w:type="spellStart"/>
            <w:r w:rsidRPr="00822984">
              <w:rPr>
                <w:sz w:val="18"/>
                <w:szCs w:val="18"/>
              </w:rPr>
              <w:t>Фьюжен</w:t>
            </w:r>
            <w:proofErr w:type="spellEnd"/>
          </w:p>
        </w:tc>
        <w:tc>
          <w:tcPr>
            <w:tcW w:w="1418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853 302,45</w:t>
            </w:r>
          </w:p>
        </w:tc>
      </w:tr>
      <w:tr w:rsidR="009C39B8" w:rsidRPr="00822984" w:rsidTr="00BC65B9">
        <w:trPr>
          <w:trHeight w:val="276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21,9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276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40,3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276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50,5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276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21,9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1564F" w:rsidRPr="00822984" w:rsidTr="00BC65B9">
        <w:trPr>
          <w:trHeight w:val="276"/>
        </w:trPr>
        <w:tc>
          <w:tcPr>
            <w:tcW w:w="710" w:type="dxa"/>
          </w:tcPr>
          <w:p w:rsidR="0081564F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</w:t>
            </w:r>
            <w:r w:rsidR="00822984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</w:tcPr>
          <w:p w:rsidR="0081564F" w:rsidRPr="00822984" w:rsidRDefault="0081564F" w:rsidP="0082298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Петрущенко </w:t>
            </w:r>
            <w:r w:rsidR="00822984">
              <w:rPr>
                <w:sz w:val="18"/>
                <w:szCs w:val="18"/>
              </w:rPr>
              <w:lastRenderedPageBreak/>
              <w:t>И.А.</w:t>
            </w:r>
          </w:p>
        </w:tc>
        <w:tc>
          <w:tcPr>
            <w:tcW w:w="1559" w:type="dxa"/>
          </w:tcPr>
          <w:p w:rsidR="0081564F" w:rsidRPr="00822984" w:rsidRDefault="0081564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 xml:space="preserve">Директор МБУК </w:t>
            </w:r>
            <w:r w:rsidRPr="00822984">
              <w:rPr>
                <w:sz w:val="18"/>
                <w:szCs w:val="18"/>
              </w:rPr>
              <w:lastRenderedPageBreak/>
              <w:t>«Тульское концертное объединение»</w:t>
            </w:r>
          </w:p>
        </w:tc>
        <w:tc>
          <w:tcPr>
            <w:tcW w:w="1276" w:type="dxa"/>
          </w:tcPr>
          <w:p w:rsidR="0081564F" w:rsidRPr="00822984" w:rsidRDefault="0081564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843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Общая долевая, доля </w:t>
            </w:r>
            <w:r w:rsidRPr="00822984">
              <w:rPr>
                <w:sz w:val="18"/>
                <w:szCs w:val="18"/>
              </w:rPr>
              <w:lastRenderedPageBreak/>
              <w:t>в праве 1/2</w:t>
            </w: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55,3</w:t>
            </w: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</w:t>
            </w:r>
            <w:r w:rsidRPr="00822984">
              <w:rPr>
                <w:sz w:val="18"/>
                <w:szCs w:val="18"/>
              </w:rPr>
              <w:lastRenderedPageBreak/>
              <w:t>легковой СЕАЗ 111102</w:t>
            </w:r>
          </w:p>
        </w:tc>
        <w:tc>
          <w:tcPr>
            <w:tcW w:w="1418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680 444,80</w:t>
            </w:r>
          </w:p>
        </w:tc>
      </w:tr>
      <w:tr w:rsidR="0081564F" w:rsidRPr="00822984" w:rsidTr="00BC65B9">
        <w:trPr>
          <w:trHeight w:val="276"/>
        </w:trPr>
        <w:tc>
          <w:tcPr>
            <w:tcW w:w="710" w:type="dxa"/>
          </w:tcPr>
          <w:p w:rsidR="0081564F" w:rsidRPr="00822984" w:rsidRDefault="008156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564F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564F" w:rsidRPr="00822984" w:rsidRDefault="0081564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564F" w:rsidRPr="00822984" w:rsidRDefault="0081564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55,3</w:t>
            </w:r>
          </w:p>
        </w:tc>
        <w:tc>
          <w:tcPr>
            <w:tcW w:w="1134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1564F" w:rsidRPr="00822984" w:rsidRDefault="008156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9C39B8" w:rsidRPr="00822984" w:rsidTr="00BC65B9">
        <w:trPr>
          <w:trHeight w:val="825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</w:t>
            </w:r>
            <w:r w:rsidR="00822984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9C39B8" w:rsidRPr="00822984" w:rsidRDefault="009C39B8" w:rsidP="0082298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Кашенцева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822984">
              <w:rPr>
                <w:sz w:val="18"/>
                <w:szCs w:val="18"/>
              </w:rPr>
              <w:t>Л.В.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МУК «Тульский историко-архитектурный музей»</w:t>
            </w: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2600,0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FORD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FUSION</w:t>
            </w:r>
            <w:r w:rsidRPr="00822984">
              <w:rPr>
                <w:sz w:val="18"/>
                <w:szCs w:val="18"/>
              </w:rPr>
              <w:t xml:space="preserve"> автомобиль легковой </w:t>
            </w:r>
            <w:r w:rsidRPr="00822984">
              <w:rPr>
                <w:sz w:val="18"/>
                <w:szCs w:val="18"/>
                <w:lang w:val="en-US"/>
              </w:rPr>
              <w:t>LAND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ROVER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1542 932,13</w:t>
            </w:r>
          </w:p>
        </w:tc>
      </w:tr>
      <w:tr w:rsidR="009C39B8" w:rsidRPr="00822984" w:rsidTr="00BC65B9">
        <w:trPr>
          <w:trHeight w:val="825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30,4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460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</w:t>
            </w:r>
            <w:r w:rsidR="0082298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9C39B8" w:rsidRPr="00822984" w:rsidRDefault="009C39B8" w:rsidP="0082298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Колчев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822984">
              <w:rPr>
                <w:sz w:val="18"/>
                <w:szCs w:val="18"/>
              </w:rPr>
              <w:t>Н.А.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МУК «Дол культуры (клуб) </w:t>
            </w:r>
            <w:proofErr w:type="spellStart"/>
            <w:r w:rsidRPr="00822984">
              <w:rPr>
                <w:sz w:val="18"/>
                <w:szCs w:val="18"/>
              </w:rPr>
              <w:t>Хомяково</w:t>
            </w:r>
            <w:proofErr w:type="spellEnd"/>
            <w:r w:rsidRPr="00822984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1229,0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Hyundai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accent</w:t>
            </w:r>
          </w:p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LADA</w:t>
            </w:r>
            <w:r w:rsidRPr="00822984">
              <w:rPr>
                <w:sz w:val="18"/>
                <w:szCs w:val="18"/>
              </w:rPr>
              <w:t xml:space="preserve"> 2107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1622 225,50</w:t>
            </w:r>
          </w:p>
        </w:tc>
      </w:tr>
      <w:tr w:rsidR="009C39B8" w:rsidRPr="00822984" w:rsidTr="00BC65B9">
        <w:trPr>
          <w:trHeight w:val="460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822984" w:rsidP="008229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</w:t>
            </w:r>
            <w:r w:rsidR="009C39B8" w:rsidRPr="00822984">
              <w:rPr>
                <w:sz w:val="18"/>
                <w:szCs w:val="18"/>
              </w:rPr>
              <w:t>ом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147,8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460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43,1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155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1229,0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704 090,48</w:t>
            </w:r>
          </w:p>
        </w:tc>
      </w:tr>
      <w:tr w:rsidR="009C39B8" w:rsidRPr="00822984" w:rsidTr="00BC65B9">
        <w:trPr>
          <w:trHeight w:val="155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822984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9C39B8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¼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147,8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155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43,1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413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1229,0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9C39B8" w:rsidRPr="00822984" w:rsidTr="00BC65B9">
        <w:trPr>
          <w:trHeight w:val="412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822984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9C39B8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¼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147,8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22984" w:rsidRPr="00822984" w:rsidTr="00BC65B9">
        <w:trPr>
          <w:trHeight w:val="275"/>
        </w:trPr>
        <w:tc>
          <w:tcPr>
            <w:tcW w:w="710" w:type="dxa"/>
            <w:vMerge w:val="restart"/>
          </w:tcPr>
          <w:p w:rsidR="00822984" w:rsidRPr="00822984" w:rsidRDefault="0082298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22984" w:rsidRPr="00822984" w:rsidRDefault="0082298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822984" w:rsidRPr="00822984" w:rsidRDefault="0082298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22984" w:rsidRPr="00822984" w:rsidRDefault="0082298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1229,0</w:t>
            </w:r>
          </w:p>
        </w:tc>
        <w:tc>
          <w:tcPr>
            <w:tcW w:w="992" w:type="dxa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822984" w:rsidRPr="00822984" w:rsidTr="00BC65B9">
        <w:trPr>
          <w:trHeight w:val="275"/>
        </w:trPr>
        <w:tc>
          <w:tcPr>
            <w:tcW w:w="710" w:type="dxa"/>
            <w:vMerge/>
          </w:tcPr>
          <w:p w:rsidR="00822984" w:rsidRPr="00822984" w:rsidRDefault="0082298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22984" w:rsidRPr="00822984" w:rsidRDefault="0082298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22984" w:rsidRPr="00822984" w:rsidRDefault="00822984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¼</w:t>
            </w:r>
          </w:p>
        </w:tc>
        <w:tc>
          <w:tcPr>
            <w:tcW w:w="992" w:type="dxa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147,8</w:t>
            </w:r>
          </w:p>
        </w:tc>
        <w:tc>
          <w:tcPr>
            <w:tcW w:w="992" w:type="dxa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22984" w:rsidRPr="00822984" w:rsidTr="00BC65B9">
        <w:trPr>
          <w:trHeight w:val="275"/>
        </w:trPr>
        <w:tc>
          <w:tcPr>
            <w:tcW w:w="710" w:type="dxa"/>
            <w:vMerge/>
          </w:tcPr>
          <w:p w:rsidR="00822984" w:rsidRPr="00822984" w:rsidRDefault="00822984" w:rsidP="00CF619E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22984" w:rsidRPr="00822984" w:rsidRDefault="0082298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22984" w:rsidRPr="00822984" w:rsidRDefault="0082298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43,1</w:t>
            </w:r>
          </w:p>
        </w:tc>
        <w:tc>
          <w:tcPr>
            <w:tcW w:w="992" w:type="dxa"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22984" w:rsidRPr="00822984" w:rsidRDefault="0082298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275"/>
        </w:trPr>
        <w:tc>
          <w:tcPr>
            <w:tcW w:w="710" w:type="dxa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</w:t>
            </w:r>
            <w:r w:rsidR="00822984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9C39B8" w:rsidRPr="00822984" w:rsidRDefault="009C39B8" w:rsidP="0082298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Морозова </w:t>
            </w:r>
            <w:r w:rsidR="00822984">
              <w:rPr>
                <w:sz w:val="18"/>
                <w:szCs w:val="18"/>
              </w:rPr>
              <w:t>Г.И.</w:t>
            </w:r>
          </w:p>
        </w:tc>
        <w:tc>
          <w:tcPr>
            <w:tcW w:w="1559" w:type="dxa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СОШ № 68</w:t>
            </w: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44,5</w:t>
            </w:r>
          </w:p>
        </w:tc>
        <w:tc>
          <w:tcPr>
            <w:tcW w:w="1134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850 848,02</w:t>
            </w:r>
          </w:p>
        </w:tc>
      </w:tr>
      <w:tr w:rsidR="009C39B8" w:rsidRPr="00822984" w:rsidTr="00BC65B9">
        <w:trPr>
          <w:trHeight w:val="135"/>
        </w:trPr>
        <w:tc>
          <w:tcPr>
            <w:tcW w:w="710" w:type="dxa"/>
            <w:vMerge w:val="restart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1337,0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830089,75</w:t>
            </w:r>
          </w:p>
        </w:tc>
      </w:tr>
      <w:tr w:rsidR="009C39B8" w:rsidRPr="00822984" w:rsidTr="00BC65B9">
        <w:trPr>
          <w:trHeight w:val="135"/>
        </w:trPr>
        <w:tc>
          <w:tcPr>
            <w:tcW w:w="710" w:type="dxa"/>
            <w:vMerge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C39B8" w:rsidRPr="00822984" w:rsidRDefault="00822984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9C39B8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44,5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C39B8" w:rsidRPr="00822984" w:rsidTr="00BC65B9">
        <w:trPr>
          <w:trHeight w:val="135"/>
        </w:trPr>
        <w:tc>
          <w:tcPr>
            <w:tcW w:w="710" w:type="dxa"/>
          </w:tcPr>
          <w:p w:rsidR="009C39B8" w:rsidRPr="00822984" w:rsidRDefault="009C39B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</w:t>
            </w:r>
            <w:r w:rsidR="0082298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9C39B8" w:rsidRPr="00822984" w:rsidRDefault="009C39B8" w:rsidP="0082298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Мележко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822984">
              <w:rPr>
                <w:sz w:val="18"/>
                <w:szCs w:val="18"/>
              </w:rPr>
              <w:t>Т.И.</w:t>
            </w:r>
          </w:p>
        </w:tc>
        <w:tc>
          <w:tcPr>
            <w:tcW w:w="1559" w:type="dxa"/>
          </w:tcPr>
          <w:p w:rsidR="009C39B8" w:rsidRPr="00822984" w:rsidRDefault="009C39B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МКОУ СОШ № 6 имени </w:t>
            </w:r>
            <w:proofErr w:type="spellStart"/>
            <w:r w:rsidRPr="00822984">
              <w:rPr>
                <w:sz w:val="18"/>
                <w:szCs w:val="18"/>
              </w:rPr>
              <w:t>К.Д.Ушинского</w:t>
            </w:r>
            <w:proofErr w:type="spellEnd"/>
          </w:p>
        </w:tc>
        <w:tc>
          <w:tcPr>
            <w:tcW w:w="1276" w:type="dxa"/>
          </w:tcPr>
          <w:p w:rsidR="009C39B8" w:rsidRPr="00822984" w:rsidRDefault="009C39B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C39B8" w:rsidRPr="00822984" w:rsidRDefault="009C39B8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74,7</w:t>
            </w:r>
          </w:p>
        </w:tc>
        <w:tc>
          <w:tcPr>
            <w:tcW w:w="992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C39B8" w:rsidRPr="00822984" w:rsidRDefault="009C39B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929 032,89</w:t>
            </w:r>
          </w:p>
        </w:tc>
      </w:tr>
      <w:tr w:rsidR="00CF619E" w:rsidRPr="00822984" w:rsidTr="00BC65B9">
        <w:trPr>
          <w:trHeight w:val="135"/>
        </w:trPr>
        <w:tc>
          <w:tcPr>
            <w:tcW w:w="710" w:type="dxa"/>
          </w:tcPr>
          <w:p w:rsidR="00CF619E" w:rsidRPr="00822984" w:rsidRDefault="00CF619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</w:t>
            </w:r>
            <w:r w:rsidR="0082298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CF619E" w:rsidRPr="00822984" w:rsidRDefault="00CF619E" w:rsidP="0082298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Краснова </w:t>
            </w:r>
            <w:r w:rsidR="00822984">
              <w:rPr>
                <w:sz w:val="18"/>
                <w:szCs w:val="18"/>
              </w:rPr>
              <w:t>Л.Н.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МБОУДОД </w:t>
            </w:r>
            <w:r w:rsidRPr="00822984">
              <w:rPr>
                <w:sz w:val="18"/>
                <w:szCs w:val="18"/>
              </w:rPr>
              <w:lastRenderedPageBreak/>
              <w:t>«Центр внешкольной работы»</w:t>
            </w:r>
          </w:p>
        </w:tc>
        <w:tc>
          <w:tcPr>
            <w:tcW w:w="1276" w:type="dxa"/>
          </w:tcPr>
          <w:p w:rsidR="00CF619E" w:rsidRPr="00822984" w:rsidRDefault="00CF619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843" w:type="dxa"/>
          </w:tcPr>
          <w:p w:rsidR="00CF619E" w:rsidRPr="00822984" w:rsidRDefault="00CF619E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40,4</w:t>
            </w: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45,0</w:t>
            </w:r>
          </w:p>
        </w:tc>
        <w:tc>
          <w:tcPr>
            <w:tcW w:w="1134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946 109,0</w:t>
            </w:r>
          </w:p>
        </w:tc>
      </w:tr>
      <w:tr w:rsidR="00CF619E" w:rsidRPr="00822984" w:rsidTr="00BC65B9">
        <w:trPr>
          <w:trHeight w:val="135"/>
        </w:trPr>
        <w:tc>
          <w:tcPr>
            <w:tcW w:w="710" w:type="dxa"/>
          </w:tcPr>
          <w:p w:rsidR="00CF619E" w:rsidRPr="00822984" w:rsidRDefault="00CF619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CF619E" w:rsidRPr="00822984" w:rsidRDefault="00CF619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F619E" w:rsidRPr="00822984" w:rsidRDefault="00CF619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CF619E" w:rsidRPr="00822984" w:rsidRDefault="00CF619E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45,0</w:t>
            </w:r>
          </w:p>
        </w:tc>
        <w:tc>
          <w:tcPr>
            <w:tcW w:w="1134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332568,0</w:t>
            </w:r>
          </w:p>
        </w:tc>
      </w:tr>
      <w:tr w:rsidR="00CF619E" w:rsidRPr="00822984" w:rsidTr="00BC65B9">
        <w:trPr>
          <w:trHeight w:val="135"/>
        </w:trPr>
        <w:tc>
          <w:tcPr>
            <w:tcW w:w="710" w:type="dxa"/>
          </w:tcPr>
          <w:p w:rsidR="00CF619E" w:rsidRPr="00822984" w:rsidRDefault="00CF619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</w:t>
            </w:r>
            <w:r w:rsidR="00822984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</w:tcPr>
          <w:p w:rsidR="00CF619E" w:rsidRPr="00822984" w:rsidRDefault="00CF619E" w:rsidP="0082298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Пучинская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822984">
              <w:rPr>
                <w:sz w:val="18"/>
                <w:szCs w:val="18"/>
              </w:rPr>
              <w:t>Л.В.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№48</w:t>
            </w:r>
          </w:p>
        </w:tc>
        <w:tc>
          <w:tcPr>
            <w:tcW w:w="1276" w:type="dxa"/>
          </w:tcPr>
          <w:p w:rsidR="00CF619E" w:rsidRPr="00822984" w:rsidRDefault="00CF619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CF619E" w:rsidRPr="00822984" w:rsidRDefault="00CF619E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46,5</w:t>
            </w:r>
          </w:p>
        </w:tc>
        <w:tc>
          <w:tcPr>
            <w:tcW w:w="1134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196 277,32</w:t>
            </w:r>
          </w:p>
        </w:tc>
      </w:tr>
      <w:tr w:rsidR="00CF619E" w:rsidRPr="00822984" w:rsidTr="00BC65B9">
        <w:trPr>
          <w:trHeight w:val="135"/>
        </w:trPr>
        <w:tc>
          <w:tcPr>
            <w:tcW w:w="710" w:type="dxa"/>
          </w:tcPr>
          <w:p w:rsidR="00CF619E" w:rsidRPr="00822984" w:rsidRDefault="00CF619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CF619E" w:rsidRPr="00822984" w:rsidRDefault="00CF619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F619E" w:rsidRPr="00822984" w:rsidRDefault="00CF619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CF619E" w:rsidRPr="00822984" w:rsidRDefault="00CF619E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46,5</w:t>
            </w:r>
          </w:p>
        </w:tc>
        <w:tc>
          <w:tcPr>
            <w:tcW w:w="1134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Mitsubishi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Galant</w:t>
            </w:r>
            <w:proofErr w:type="spellEnd"/>
          </w:p>
        </w:tc>
        <w:tc>
          <w:tcPr>
            <w:tcW w:w="1418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CF619E" w:rsidRPr="00822984" w:rsidTr="00BC65B9">
        <w:trPr>
          <w:trHeight w:val="135"/>
        </w:trPr>
        <w:tc>
          <w:tcPr>
            <w:tcW w:w="710" w:type="dxa"/>
          </w:tcPr>
          <w:p w:rsidR="00CF619E" w:rsidRPr="00822984" w:rsidRDefault="00CF619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CF619E" w:rsidRPr="00822984" w:rsidRDefault="00CF619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F619E" w:rsidRPr="00822984" w:rsidRDefault="00CF619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CF619E" w:rsidRPr="00822984" w:rsidRDefault="00CF619E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46,5</w:t>
            </w:r>
          </w:p>
        </w:tc>
        <w:tc>
          <w:tcPr>
            <w:tcW w:w="1134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CF619E" w:rsidRPr="00822984" w:rsidTr="00BC65B9">
        <w:trPr>
          <w:trHeight w:val="135"/>
        </w:trPr>
        <w:tc>
          <w:tcPr>
            <w:tcW w:w="710" w:type="dxa"/>
          </w:tcPr>
          <w:p w:rsidR="00CF619E" w:rsidRPr="00822984" w:rsidRDefault="00CF619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</w:t>
            </w:r>
            <w:r w:rsidR="0082298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CF619E" w:rsidRPr="00822984" w:rsidRDefault="00CF619E" w:rsidP="0082298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Натаров </w:t>
            </w:r>
            <w:r w:rsidR="00822984">
              <w:rPr>
                <w:sz w:val="18"/>
                <w:szCs w:val="18"/>
              </w:rPr>
              <w:t>В.А.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СОШ № 49</w:t>
            </w:r>
          </w:p>
        </w:tc>
        <w:tc>
          <w:tcPr>
            <w:tcW w:w="1276" w:type="dxa"/>
          </w:tcPr>
          <w:p w:rsidR="00CF619E" w:rsidRPr="00822984" w:rsidRDefault="00CF619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CF619E" w:rsidRPr="00822984" w:rsidRDefault="00CF619E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44,3</w:t>
            </w:r>
          </w:p>
        </w:tc>
        <w:tc>
          <w:tcPr>
            <w:tcW w:w="1134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CF619E" w:rsidRPr="00822984" w:rsidRDefault="00CF619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615 503,47</w:t>
            </w:r>
          </w:p>
        </w:tc>
      </w:tr>
      <w:tr w:rsidR="00CF619E" w:rsidRPr="00822984" w:rsidTr="00BC65B9">
        <w:trPr>
          <w:trHeight w:val="135"/>
        </w:trPr>
        <w:tc>
          <w:tcPr>
            <w:tcW w:w="710" w:type="dxa"/>
          </w:tcPr>
          <w:p w:rsidR="00CF619E" w:rsidRPr="00822984" w:rsidRDefault="00CF619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</w:t>
            </w:r>
            <w:r w:rsidR="00822984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CF619E" w:rsidRPr="00822984" w:rsidRDefault="00CF619E" w:rsidP="0082298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Кузнецов </w:t>
            </w:r>
            <w:r w:rsidR="00822984">
              <w:rPr>
                <w:sz w:val="18"/>
                <w:szCs w:val="18"/>
              </w:rPr>
              <w:t>В.С.</w:t>
            </w:r>
          </w:p>
        </w:tc>
        <w:tc>
          <w:tcPr>
            <w:tcW w:w="1559" w:type="dxa"/>
          </w:tcPr>
          <w:p w:rsidR="00CF619E" w:rsidRPr="00822984" w:rsidRDefault="00CF619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</w:t>
            </w:r>
            <w:r w:rsidR="00A846B6" w:rsidRPr="00822984">
              <w:rPr>
                <w:sz w:val="18"/>
                <w:szCs w:val="18"/>
              </w:rPr>
              <w:t xml:space="preserve"> №56 им. Героя Советского Союза </w:t>
            </w:r>
            <w:proofErr w:type="spellStart"/>
            <w:r w:rsidR="00A846B6" w:rsidRPr="00822984">
              <w:rPr>
                <w:sz w:val="18"/>
                <w:szCs w:val="18"/>
              </w:rPr>
              <w:t>И.П.Потехина</w:t>
            </w:r>
            <w:proofErr w:type="spellEnd"/>
          </w:p>
        </w:tc>
        <w:tc>
          <w:tcPr>
            <w:tcW w:w="1276" w:type="dxa"/>
          </w:tcPr>
          <w:p w:rsidR="00CF619E" w:rsidRPr="00822984" w:rsidRDefault="00A846B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CF619E" w:rsidRPr="00822984" w:rsidRDefault="00A846B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 собственность (4 собственника)</w:t>
            </w:r>
          </w:p>
        </w:tc>
        <w:tc>
          <w:tcPr>
            <w:tcW w:w="992" w:type="dxa"/>
          </w:tcPr>
          <w:p w:rsidR="00CF619E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50,6</w:t>
            </w:r>
          </w:p>
        </w:tc>
        <w:tc>
          <w:tcPr>
            <w:tcW w:w="992" w:type="dxa"/>
          </w:tcPr>
          <w:p w:rsidR="00CF619E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CF619E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CF619E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66,3</w:t>
            </w:r>
          </w:p>
        </w:tc>
        <w:tc>
          <w:tcPr>
            <w:tcW w:w="1134" w:type="dxa"/>
          </w:tcPr>
          <w:p w:rsidR="00CF619E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CF619E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Шевроле Нива</w:t>
            </w:r>
          </w:p>
        </w:tc>
        <w:tc>
          <w:tcPr>
            <w:tcW w:w="1418" w:type="dxa"/>
          </w:tcPr>
          <w:p w:rsidR="00CF619E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815 922,52</w:t>
            </w:r>
          </w:p>
        </w:tc>
      </w:tr>
      <w:tr w:rsidR="00A846B6" w:rsidRPr="00822984" w:rsidTr="00BC65B9">
        <w:trPr>
          <w:trHeight w:val="135"/>
        </w:trPr>
        <w:tc>
          <w:tcPr>
            <w:tcW w:w="710" w:type="dxa"/>
          </w:tcPr>
          <w:p w:rsidR="00A846B6" w:rsidRPr="00822984" w:rsidRDefault="00A846B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A846B6" w:rsidRPr="00822984" w:rsidRDefault="00A846B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A846B6" w:rsidRPr="00822984" w:rsidRDefault="00A846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846B6" w:rsidRPr="00822984" w:rsidRDefault="00A846B6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A846B6" w:rsidRPr="00822984" w:rsidRDefault="00A846B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 собственность (4 собственника)</w:t>
            </w:r>
          </w:p>
        </w:tc>
        <w:tc>
          <w:tcPr>
            <w:tcW w:w="992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50,6</w:t>
            </w:r>
          </w:p>
        </w:tc>
        <w:tc>
          <w:tcPr>
            <w:tcW w:w="992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66,3</w:t>
            </w:r>
          </w:p>
        </w:tc>
        <w:tc>
          <w:tcPr>
            <w:tcW w:w="1134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157 040,44</w:t>
            </w:r>
          </w:p>
        </w:tc>
      </w:tr>
      <w:tr w:rsidR="00A846B6" w:rsidRPr="00822984" w:rsidTr="00BC65B9">
        <w:trPr>
          <w:trHeight w:val="135"/>
        </w:trPr>
        <w:tc>
          <w:tcPr>
            <w:tcW w:w="710" w:type="dxa"/>
          </w:tcPr>
          <w:p w:rsidR="00A846B6" w:rsidRPr="00822984" w:rsidRDefault="00E0247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416" w:type="dxa"/>
          </w:tcPr>
          <w:p w:rsidR="00A846B6" w:rsidRPr="00822984" w:rsidRDefault="00A846B6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Пронина </w:t>
            </w:r>
            <w:r w:rsidR="00E02474">
              <w:rPr>
                <w:sz w:val="18"/>
                <w:szCs w:val="18"/>
              </w:rPr>
              <w:t>Г.М.</w:t>
            </w:r>
          </w:p>
        </w:tc>
        <w:tc>
          <w:tcPr>
            <w:tcW w:w="1559" w:type="dxa"/>
          </w:tcPr>
          <w:p w:rsidR="00A846B6" w:rsidRPr="00822984" w:rsidRDefault="00A846B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92</w:t>
            </w:r>
          </w:p>
        </w:tc>
        <w:tc>
          <w:tcPr>
            <w:tcW w:w="1276" w:type="dxa"/>
          </w:tcPr>
          <w:p w:rsidR="00A846B6" w:rsidRPr="00822984" w:rsidRDefault="00A846B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Садовый участок</w:t>
            </w:r>
          </w:p>
        </w:tc>
        <w:tc>
          <w:tcPr>
            <w:tcW w:w="1843" w:type="dxa"/>
          </w:tcPr>
          <w:p w:rsidR="00A846B6" w:rsidRPr="00822984" w:rsidRDefault="00A846B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600,0</w:t>
            </w:r>
          </w:p>
        </w:tc>
        <w:tc>
          <w:tcPr>
            <w:tcW w:w="992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40,01</w:t>
            </w:r>
          </w:p>
        </w:tc>
        <w:tc>
          <w:tcPr>
            <w:tcW w:w="1134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606 171,15</w:t>
            </w:r>
          </w:p>
        </w:tc>
      </w:tr>
      <w:tr w:rsidR="00A846B6" w:rsidRPr="00822984" w:rsidTr="00BC65B9">
        <w:trPr>
          <w:trHeight w:val="135"/>
        </w:trPr>
        <w:tc>
          <w:tcPr>
            <w:tcW w:w="710" w:type="dxa"/>
          </w:tcPr>
          <w:p w:rsidR="00A846B6" w:rsidRPr="00822984" w:rsidRDefault="00A846B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</w:t>
            </w:r>
            <w:r w:rsidR="00E02474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</w:tcPr>
          <w:p w:rsidR="00A846B6" w:rsidRPr="00822984" w:rsidRDefault="00A846B6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Дудин </w:t>
            </w:r>
            <w:r w:rsidR="00E02474">
              <w:rPr>
                <w:sz w:val="18"/>
                <w:szCs w:val="18"/>
              </w:rPr>
              <w:t>В.В.</w:t>
            </w:r>
          </w:p>
        </w:tc>
        <w:tc>
          <w:tcPr>
            <w:tcW w:w="1559" w:type="dxa"/>
          </w:tcPr>
          <w:p w:rsidR="00A846B6" w:rsidRPr="00822984" w:rsidRDefault="00A846B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МКОУДОД «Центр дополнительного образования для детей «Турист»</w:t>
            </w:r>
          </w:p>
        </w:tc>
        <w:tc>
          <w:tcPr>
            <w:tcW w:w="1276" w:type="dxa"/>
          </w:tcPr>
          <w:p w:rsidR="00A846B6" w:rsidRPr="00822984" w:rsidRDefault="00A846B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846B6" w:rsidRPr="00822984" w:rsidRDefault="00A846B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62,9</w:t>
            </w:r>
          </w:p>
        </w:tc>
        <w:tc>
          <w:tcPr>
            <w:tcW w:w="992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44,7</w:t>
            </w:r>
          </w:p>
        </w:tc>
        <w:tc>
          <w:tcPr>
            <w:tcW w:w="1134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Опель </w:t>
            </w:r>
            <w:proofErr w:type="spellStart"/>
            <w:r w:rsidRPr="00822984">
              <w:rPr>
                <w:sz w:val="18"/>
                <w:szCs w:val="18"/>
              </w:rPr>
              <w:t>Зафира</w:t>
            </w:r>
            <w:proofErr w:type="spellEnd"/>
          </w:p>
        </w:tc>
        <w:tc>
          <w:tcPr>
            <w:tcW w:w="1418" w:type="dxa"/>
          </w:tcPr>
          <w:p w:rsidR="00A846B6" w:rsidRPr="00822984" w:rsidRDefault="00A846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802 058,77</w:t>
            </w:r>
          </w:p>
        </w:tc>
      </w:tr>
      <w:tr w:rsidR="00F53673" w:rsidRPr="00822984" w:rsidTr="00BC65B9">
        <w:trPr>
          <w:trHeight w:val="413"/>
        </w:trPr>
        <w:tc>
          <w:tcPr>
            <w:tcW w:w="710" w:type="dxa"/>
            <w:vMerge w:val="restart"/>
          </w:tcPr>
          <w:p w:rsidR="00F53673" w:rsidRPr="00822984" w:rsidRDefault="00F53673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</w:t>
            </w:r>
            <w:r w:rsidR="00E02474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F53673" w:rsidRPr="00822984" w:rsidRDefault="00F53673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Палий </w:t>
            </w:r>
            <w:r w:rsidR="00E02474">
              <w:rPr>
                <w:sz w:val="18"/>
                <w:szCs w:val="18"/>
              </w:rPr>
              <w:t>Г.А.</w:t>
            </w:r>
          </w:p>
        </w:tc>
        <w:tc>
          <w:tcPr>
            <w:tcW w:w="1559" w:type="dxa"/>
            <w:vMerge w:val="restart"/>
          </w:tcPr>
          <w:p w:rsidR="00F53673" w:rsidRPr="00822984" w:rsidRDefault="00F53673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61</w:t>
            </w:r>
          </w:p>
        </w:tc>
        <w:tc>
          <w:tcPr>
            <w:tcW w:w="1276" w:type="dxa"/>
          </w:tcPr>
          <w:p w:rsidR="00F53673" w:rsidRPr="00822984" w:rsidRDefault="00F53673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F53673" w:rsidRPr="00822984" w:rsidRDefault="00F53673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1000,0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Opel Astra</w:t>
            </w:r>
          </w:p>
        </w:tc>
        <w:tc>
          <w:tcPr>
            <w:tcW w:w="1418" w:type="dxa"/>
            <w:vMerge w:val="restart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655 711,61</w:t>
            </w:r>
          </w:p>
        </w:tc>
      </w:tr>
      <w:tr w:rsidR="00F53673" w:rsidRPr="00822984" w:rsidTr="00BC65B9">
        <w:trPr>
          <w:trHeight w:val="412"/>
        </w:trPr>
        <w:tc>
          <w:tcPr>
            <w:tcW w:w="710" w:type="dxa"/>
            <w:vMerge/>
          </w:tcPr>
          <w:p w:rsidR="00F53673" w:rsidRPr="00822984" w:rsidRDefault="00F53673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53673" w:rsidRPr="00822984" w:rsidRDefault="00F5367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3673" w:rsidRPr="00822984" w:rsidRDefault="00F5367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53673" w:rsidRPr="00822984" w:rsidRDefault="00F53673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53673" w:rsidRPr="00822984" w:rsidRDefault="00F53673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37,8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53673" w:rsidRPr="00822984" w:rsidTr="00BC65B9">
        <w:trPr>
          <w:trHeight w:val="412"/>
        </w:trPr>
        <w:tc>
          <w:tcPr>
            <w:tcW w:w="710" w:type="dxa"/>
          </w:tcPr>
          <w:p w:rsidR="00F53673" w:rsidRPr="00822984" w:rsidRDefault="00F53673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</w:t>
            </w:r>
            <w:r w:rsidR="00E0247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F53673" w:rsidRPr="00822984" w:rsidRDefault="00F53673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Мартынова </w:t>
            </w:r>
            <w:r w:rsidR="00E02474">
              <w:rPr>
                <w:sz w:val="18"/>
                <w:szCs w:val="18"/>
              </w:rPr>
              <w:t>Н.А.</w:t>
            </w:r>
          </w:p>
        </w:tc>
        <w:tc>
          <w:tcPr>
            <w:tcW w:w="1559" w:type="dxa"/>
          </w:tcPr>
          <w:p w:rsidR="00F53673" w:rsidRPr="00822984" w:rsidRDefault="00F53673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МБОУ-гимназия № 20</w:t>
            </w:r>
          </w:p>
        </w:tc>
        <w:tc>
          <w:tcPr>
            <w:tcW w:w="1276" w:type="dxa"/>
          </w:tcPr>
          <w:p w:rsidR="00F53673" w:rsidRPr="00822984" w:rsidRDefault="00F53673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53673" w:rsidRPr="00822984" w:rsidRDefault="00F53673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52,8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704 750,94</w:t>
            </w:r>
          </w:p>
        </w:tc>
      </w:tr>
      <w:tr w:rsidR="00F53673" w:rsidRPr="00822984" w:rsidTr="00BC65B9">
        <w:trPr>
          <w:trHeight w:val="550"/>
        </w:trPr>
        <w:tc>
          <w:tcPr>
            <w:tcW w:w="710" w:type="dxa"/>
            <w:vMerge w:val="restart"/>
          </w:tcPr>
          <w:p w:rsidR="00F53673" w:rsidRPr="00822984" w:rsidRDefault="00F53673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</w:t>
            </w:r>
            <w:r w:rsidR="00E02474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F53673" w:rsidRPr="00822984" w:rsidRDefault="00F53673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Панченко </w:t>
            </w:r>
            <w:r w:rsidR="00E02474">
              <w:rPr>
                <w:sz w:val="18"/>
                <w:szCs w:val="18"/>
              </w:rPr>
              <w:t>Т.Б.</w:t>
            </w:r>
          </w:p>
        </w:tc>
        <w:tc>
          <w:tcPr>
            <w:tcW w:w="1559" w:type="dxa"/>
            <w:vMerge w:val="restart"/>
          </w:tcPr>
          <w:p w:rsidR="00F53673" w:rsidRPr="00822984" w:rsidRDefault="00F53673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МОУДОД «Зареченская детская школа искусств»</w:t>
            </w:r>
          </w:p>
        </w:tc>
        <w:tc>
          <w:tcPr>
            <w:tcW w:w="1276" w:type="dxa"/>
          </w:tcPr>
          <w:p w:rsidR="00F53673" w:rsidRPr="00822984" w:rsidRDefault="00F53673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F53673" w:rsidRPr="00822984" w:rsidRDefault="00F53673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554,0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F53673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</w:t>
            </w:r>
          </w:p>
        </w:tc>
        <w:tc>
          <w:tcPr>
            <w:tcW w:w="1134" w:type="dxa"/>
            <w:vMerge w:val="restart"/>
          </w:tcPr>
          <w:p w:rsidR="00F53673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Mitsubishi Lancer</w:t>
            </w:r>
          </w:p>
        </w:tc>
        <w:tc>
          <w:tcPr>
            <w:tcW w:w="1418" w:type="dxa"/>
            <w:vMerge w:val="restart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652 682,16</w:t>
            </w:r>
          </w:p>
        </w:tc>
      </w:tr>
      <w:tr w:rsidR="00F53673" w:rsidRPr="00822984" w:rsidTr="00BC65B9">
        <w:trPr>
          <w:trHeight w:val="550"/>
        </w:trPr>
        <w:tc>
          <w:tcPr>
            <w:tcW w:w="710" w:type="dxa"/>
            <w:vMerge/>
          </w:tcPr>
          <w:p w:rsidR="00F53673" w:rsidRPr="00822984" w:rsidRDefault="00F53673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53673" w:rsidRPr="00822984" w:rsidRDefault="00F5367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3673" w:rsidRPr="00822984" w:rsidRDefault="00F5367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53673" w:rsidRPr="00822984" w:rsidRDefault="00F53673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53673" w:rsidRPr="00822984" w:rsidRDefault="00F53673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84,0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53673" w:rsidRPr="00822984" w:rsidTr="00BC65B9">
        <w:trPr>
          <w:trHeight w:val="550"/>
        </w:trPr>
        <w:tc>
          <w:tcPr>
            <w:tcW w:w="710" w:type="dxa"/>
            <w:vMerge/>
          </w:tcPr>
          <w:p w:rsidR="00F53673" w:rsidRPr="00822984" w:rsidRDefault="00F53673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53673" w:rsidRPr="00822984" w:rsidRDefault="00F5367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3673" w:rsidRPr="00822984" w:rsidRDefault="00F5367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53673" w:rsidRPr="00822984" w:rsidRDefault="00F53673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F53673" w:rsidRPr="00822984" w:rsidRDefault="00F53673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53673" w:rsidRPr="00822984" w:rsidRDefault="00F53673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10556" w:rsidRPr="00822984" w:rsidTr="00BC65B9">
        <w:trPr>
          <w:trHeight w:val="550"/>
        </w:trPr>
        <w:tc>
          <w:tcPr>
            <w:tcW w:w="710" w:type="dxa"/>
          </w:tcPr>
          <w:p w:rsidR="00110556" w:rsidRPr="00822984" w:rsidRDefault="0011055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110556" w:rsidRPr="00822984" w:rsidRDefault="0011055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10556" w:rsidRPr="00822984" w:rsidRDefault="0011055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10556" w:rsidRPr="00822984" w:rsidRDefault="0011055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110556" w:rsidRPr="00822984" w:rsidRDefault="00110556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</w:t>
            </w:r>
          </w:p>
        </w:tc>
        <w:tc>
          <w:tcPr>
            <w:tcW w:w="1134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7000,0</w:t>
            </w:r>
          </w:p>
        </w:tc>
      </w:tr>
      <w:tr w:rsidR="00110556" w:rsidRPr="00822984" w:rsidTr="00BC65B9">
        <w:trPr>
          <w:trHeight w:val="460"/>
        </w:trPr>
        <w:tc>
          <w:tcPr>
            <w:tcW w:w="710" w:type="dxa"/>
            <w:vMerge w:val="restart"/>
          </w:tcPr>
          <w:p w:rsidR="00110556" w:rsidRPr="00822984" w:rsidRDefault="0011055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</w:t>
            </w:r>
            <w:r w:rsidR="00E0247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110556" w:rsidRPr="00822984" w:rsidRDefault="00110556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Трусова </w:t>
            </w:r>
            <w:r w:rsidR="00E02474">
              <w:rPr>
                <w:sz w:val="18"/>
                <w:szCs w:val="18"/>
              </w:rPr>
              <w:t>М.В.</w:t>
            </w:r>
          </w:p>
        </w:tc>
        <w:tc>
          <w:tcPr>
            <w:tcW w:w="1559" w:type="dxa"/>
            <w:vMerge w:val="restart"/>
          </w:tcPr>
          <w:p w:rsidR="00110556" w:rsidRPr="00822984" w:rsidRDefault="0011055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46 «Филиппок№</w:t>
            </w:r>
          </w:p>
        </w:tc>
        <w:tc>
          <w:tcPr>
            <w:tcW w:w="1276" w:type="dxa"/>
          </w:tcPr>
          <w:p w:rsidR="00110556" w:rsidRPr="00822984" w:rsidRDefault="0011055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843" w:type="dxa"/>
          </w:tcPr>
          <w:p w:rsidR="00110556" w:rsidRPr="00822984" w:rsidRDefault="0011055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Nissan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X</w:t>
            </w:r>
            <w:r w:rsidRPr="00822984">
              <w:rPr>
                <w:sz w:val="18"/>
                <w:szCs w:val="18"/>
              </w:rPr>
              <w:t>-</w:t>
            </w:r>
            <w:r w:rsidRPr="00822984">
              <w:rPr>
                <w:sz w:val="18"/>
                <w:szCs w:val="18"/>
                <w:lang w:val="en-US"/>
              </w:rPr>
              <w:t>Trail</w:t>
            </w:r>
          </w:p>
        </w:tc>
        <w:tc>
          <w:tcPr>
            <w:tcW w:w="1418" w:type="dxa"/>
            <w:vMerge w:val="restart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475 430,97</w:t>
            </w:r>
          </w:p>
        </w:tc>
      </w:tr>
      <w:tr w:rsidR="00110556" w:rsidRPr="00822984" w:rsidTr="00BC65B9">
        <w:trPr>
          <w:trHeight w:val="460"/>
        </w:trPr>
        <w:tc>
          <w:tcPr>
            <w:tcW w:w="710" w:type="dxa"/>
            <w:vMerge/>
          </w:tcPr>
          <w:p w:rsidR="00110556" w:rsidRPr="00822984" w:rsidRDefault="0011055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10556" w:rsidRPr="00822984" w:rsidRDefault="0011055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10556" w:rsidRPr="00822984" w:rsidRDefault="0011055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10556" w:rsidRPr="00822984" w:rsidRDefault="0011055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10556" w:rsidRPr="00822984" w:rsidRDefault="0011055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10556" w:rsidRPr="00822984" w:rsidTr="00BC65B9">
        <w:trPr>
          <w:trHeight w:val="460"/>
        </w:trPr>
        <w:tc>
          <w:tcPr>
            <w:tcW w:w="710" w:type="dxa"/>
            <w:vMerge/>
          </w:tcPr>
          <w:p w:rsidR="00110556" w:rsidRPr="00822984" w:rsidRDefault="0011055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10556" w:rsidRPr="00822984" w:rsidRDefault="0011055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10556" w:rsidRPr="00822984" w:rsidRDefault="0011055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10556" w:rsidRPr="00822984" w:rsidRDefault="0011055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110556" w:rsidRPr="00822984" w:rsidRDefault="0011055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26,7</w:t>
            </w:r>
          </w:p>
        </w:tc>
        <w:tc>
          <w:tcPr>
            <w:tcW w:w="992" w:type="dxa"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</w:t>
            </w:r>
            <w:r w:rsidR="00E44108" w:rsidRPr="00822984">
              <w:rPr>
                <w:sz w:val="18"/>
                <w:szCs w:val="18"/>
              </w:rPr>
              <w:t>Ф</w:t>
            </w:r>
          </w:p>
        </w:tc>
        <w:tc>
          <w:tcPr>
            <w:tcW w:w="1701" w:type="dxa"/>
            <w:vMerge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10556" w:rsidRPr="00822984" w:rsidRDefault="0011055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44108" w:rsidRPr="00822984" w:rsidTr="00BC65B9">
        <w:trPr>
          <w:trHeight w:val="80"/>
        </w:trPr>
        <w:tc>
          <w:tcPr>
            <w:tcW w:w="710" w:type="dxa"/>
            <w:vMerge w:val="restart"/>
          </w:tcPr>
          <w:p w:rsidR="00E44108" w:rsidRPr="00822984" w:rsidRDefault="00E4410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4108" w:rsidRPr="00822984" w:rsidRDefault="00E4410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44108" w:rsidRPr="00822984" w:rsidRDefault="00E44108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Nissan -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Navara</w:t>
            </w:r>
            <w:proofErr w:type="spellEnd"/>
          </w:p>
        </w:tc>
        <w:tc>
          <w:tcPr>
            <w:tcW w:w="1418" w:type="dxa"/>
            <w:vMerge w:val="restart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850 000</w:t>
            </w:r>
          </w:p>
        </w:tc>
      </w:tr>
      <w:tr w:rsidR="00E44108" w:rsidRPr="00822984" w:rsidTr="00BC65B9">
        <w:trPr>
          <w:trHeight w:val="77"/>
        </w:trPr>
        <w:tc>
          <w:tcPr>
            <w:tcW w:w="710" w:type="dxa"/>
            <w:vMerge/>
          </w:tcPr>
          <w:p w:rsidR="00E44108" w:rsidRPr="00822984" w:rsidRDefault="00E4410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4108" w:rsidRPr="00822984" w:rsidRDefault="00E4410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44108" w:rsidRPr="00822984" w:rsidRDefault="00E44108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44108" w:rsidRPr="00822984" w:rsidTr="00BC65B9">
        <w:trPr>
          <w:trHeight w:val="77"/>
        </w:trPr>
        <w:tc>
          <w:tcPr>
            <w:tcW w:w="710" w:type="dxa"/>
            <w:vMerge/>
          </w:tcPr>
          <w:p w:rsidR="00E44108" w:rsidRPr="00822984" w:rsidRDefault="00E4410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4108" w:rsidRPr="00822984" w:rsidRDefault="00E4410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44108" w:rsidRPr="00822984" w:rsidRDefault="00E44108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78,4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44108" w:rsidRPr="00822984" w:rsidTr="00BC65B9">
        <w:trPr>
          <w:trHeight w:val="77"/>
        </w:trPr>
        <w:tc>
          <w:tcPr>
            <w:tcW w:w="710" w:type="dxa"/>
            <w:vMerge/>
          </w:tcPr>
          <w:p w:rsidR="00E44108" w:rsidRPr="00822984" w:rsidRDefault="00E4410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4108" w:rsidRPr="00822984" w:rsidRDefault="00E4410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E44108" w:rsidRPr="00822984" w:rsidRDefault="00E44108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44108" w:rsidRPr="00822984" w:rsidTr="00BC65B9">
        <w:trPr>
          <w:trHeight w:val="77"/>
        </w:trPr>
        <w:tc>
          <w:tcPr>
            <w:tcW w:w="710" w:type="dxa"/>
            <w:vMerge/>
          </w:tcPr>
          <w:p w:rsidR="00E44108" w:rsidRPr="00822984" w:rsidRDefault="00E4410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4108" w:rsidRPr="00822984" w:rsidRDefault="00E4410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E44108" w:rsidRPr="00822984" w:rsidRDefault="00E44108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41,8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44108" w:rsidRPr="00822984" w:rsidTr="00BC65B9">
        <w:trPr>
          <w:trHeight w:val="77"/>
        </w:trPr>
        <w:tc>
          <w:tcPr>
            <w:tcW w:w="710" w:type="dxa"/>
            <w:vMerge/>
          </w:tcPr>
          <w:p w:rsidR="00E44108" w:rsidRPr="00822984" w:rsidRDefault="00E4410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4108" w:rsidRPr="00822984" w:rsidRDefault="00E4410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E44108" w:rsidRPr="00822984" w:rsidRDefault="00E44108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49,8</w:t>
            </w: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44108" w:rsidRPr="00822984" w:rsidTr="00BC65B9">
        <w:trPr>
          <w:trHeight w:val="77"/>
        </w:trPr>
        <w:tc>
          <w:tcPr>
            <w:tcW w:w="710" w:type="dxa"/>
          </w:tcPr>
          <w:p w:rsidR="00E44108" w:rsidRPr="00822984" w:rsidRDefault="00E4410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44108" w:rsidRPr="00822984" w:rsidRDefault="00E4410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4108" w:rsidRPr="00822984" w:rsidRDefault="00E4410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E44108" w:rsidRPr="00822984" w:rsidRDefault="00E44108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90,6</w:t>
            </w:r>
          </w:p>
        </w:tc>
        <w:tc>
          <w:tcPr>
            <w:tcW w:w="1134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E44108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44108" w:rsidRPr="00822984" w:rsidRDefault="00E4410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68376B" w:rsidRPr="00822984" w:rsidTr="00BC65B9">
        <w:trPr>
          <w:trHeight w:val="77"/>
        </w:trPr>
        <w:tc>
          <w:tcPr>
            <w:tcW w:w="710" w:type="dxa"/>
          </w:tcPr>
          <w:p w:rsidR="0068376B" w:rsidRPr="00822984" w:rsidRDefault="0068376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</w:t>
            </w:r>
            <w:r w:rsidR="00E0247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68376B" w:rsidRPr="00822984" w:rsidRDefault="0068376B" w:rsidP="00E0247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Чикова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E02474">
              <w:rPr>
                <w:sz w:val="18"/>
                <w:szCs w:val="18"/>
              </w:rPr>
              <w:t>Л.Ф.</w:t>
            </w:r>
          </w:p>
        </w:tc>
        <w:tc>
          <w:tcPr>
            <w:tcW w:w="1559" w:type="dxa"/>
          </w:tcPr>
          <w:p w:rsidR="0068376B" w:rsidRPr="00822984" w:rsidRDefault="0068376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МБОУ № 118</w:t>
            </w:r>
          </w:p>
        </w:tc>
        <w:tc>
          <w:tcPr>
            <w:tcW w:w="1276" w:type="dxa"/>
          </w:tcPr>
          <w:p w:rsidR="0068376B" w:rsidRPr="00822984" w:rsidRDefault="0068376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8376B" w:rsidRPr="00822984" w:rsidRDefault="0068376B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63,7</w:t>
            </w:r>
          </w:p>
        </w:tc>
        <w:tc>
          <w:tcPr>
            <w:tcW w:w="992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500 980,3</w:t>
            </w:r>
          </w:p>
        </w:tc>
      </w:tr>
      <w:tr w:rsidR="0068376B" w:rsidRPr="00822984" w:rsidTr="00BC65B9">
        <w:trPr>
          <w:trHeight w:val="77"/>
        </w:trPr>
        <w:tc>
          <w:tcPr>
            <w:tcW w:w="710" w:type="dxa"/>
          </w:tcPr>
          <w:p w:rsidR="0068376B" w:rsidRPr="00822984" w:rsidRDefault="0068376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68376B" w:rsidRPr="00822984" w:rsidRDefault="0068376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68376B" w:rsidRPr="00822984" w:rsidRDefault="0068376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8376B" w:rsidRPr="00822984" w:rsidRDefault="0068376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68376B" w:rsidRPr="00822984" w:rsidRDefault="0068376B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27,5</w:t>
            </w:r>
          </w:p>
        </w:tc>
        <w:tc>
          <w:tcPr>
            <w:tcW w:w="1134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118 041,51</w:t>
            </w:r>
          </w:p>
        </w:tc>
      </w:tr>
      <w:tr w:rsidR="0068376B" w:rsidRPr="00822984" w:rsidTr="00BC65B9">
        <w:trPr>
          <w:trHeight w:val="77"/>
        </w:trPr>
        <w:tc>
          <w:tcPr>
            <w:tcW w:w="710" w:type="dxa"/>
          </w:tcPr>
          <w:p w:rsidR="0068376B" w:rsidRPr="00822984" w:rsidRDefault="0068376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</w:t>
            </w:r>
            <w:r w:rsidR="00E02474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</w:tcPr>
          <w:p w:rsidR="0068376B" w:rsidRPr="00822984" w:rsidRDefault="0068376B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Калинина </w:t>
            </w:r>
            <w:r w:rsidR="00E02474">
              <w:rPr>
                <w:sz w:val="18"/>
                <w:szCs w:val="18"/>
              </w:rPr>
              <w:t>О.А.</w:t>
            </w:r>
          </w:p>
        </w:tc>
        <w:tc>
          <w:tcPr>
            <w:tcW w:w="1559" w:type="dxa"/>
          </w:tcPr>
          <w:p w:rsidR="0068376B" w:rsidRPr="00822984" w:rsidRDefault="0068376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МУК «Тульская библиотечная система»</w:t>
            </w:r>
          </w:p>
        </w:tc>
        <w:tc>
          <w:tcPr>
            <w:tcW w:w="1276" w:type="dxa"/>
          </w:tcPr>
          <w:p w:rsidR="0068376B" w:rsidRPr="00822984" w:rsidRDefault="0068376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68376B" w:rsidRPr="00822984" w:rsidRDefault="0068376B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комната</w:t>
            </w:r>
          </w:p>
        </w:tc>
        <w:tc>
          <w:tcPr>
            <w:tcW w:w="1701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11,5</w:t>
            </w:r>
          </w:p>
        </w:tc>
        <w:tc>
          <w:tcPr>
            <w:tcW w:w="1134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Subaru Legacy</w:t>
            </w:r>
          </w:p>
        </w:tc>
        <w:tc>
          <w:tcPr>
            <w:tcW w:w="1418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570 373,31</w:t>
            </w:r>
          </w:p>
        </w:tc>
      </w:tr>
      <w:tr w:rsidR="0068376B" w:rsidRPr="00822984" w:rsidTr="00BC65B9">
        <w:trPr>
          <w:trHeight w:val="555"/>
        </w:trPr>
        <w:tc>
          <w:tcPr>
            <w:tcW w:w="710" w:type="dxa"/>
            <w:vMerge w:val="restart"/>
          </w:tcPr>
          <w:p w:rsidR="0068376B" w:rsidRPr="00822984" w:rsidRDefault="0068376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</w:t>
            </w:r>
            <w:r w:rsidR="00E0247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68376B" w:rsidRPr="00822984" w:rsidRDefault="0068376B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Лаврухина </w:t>
            </w:r>
            <w:r w:rsidR="00E02474">
              <w:rPr>
                <w:sz w:val="18"/>
                <w:szCs w:val="18"/>
              </w:rPr>
              <w:t>Н.А.</w:t>
            </w:r>
          </w:p>
        </w:tc>
        <w:tc>
          <w:tcPr>
            <w:tcW w:w="1559" w:type="dxa"/>
            <w:vMerge w:val="restart"/>
          </w:tcPr>
          <w:p w:rsidR="0068376B" w:rsidRPr="00822984" w:rsidRDefault="0068376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НОШ № 12</w:t>
            </w:r>
          </w:p>
        </w:tc>
        <w:tc>
          <w:tcPr>
            <w:tcW w:w="1276" w:type="dxa"/>
          </w:tcPr>
          <w:p w:rsidR="0068376B" w:rsidRPr="00822984" w:rsidRDefault="0068376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8376B" w:rsidRPr="00822984" w:rsidRDefault="0068376B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51,2</w:t>
            </w:r>
          </w:p>
        </w:tc>
        <w:tc>
          <w:tcPr>
            <w:tcW w:w="992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8376B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583 319,63</w:t>
            </w:r>
          </w:p>
        </w:tc>
      </w:tr>
      <w:tr w:rsidR="0068376B" w:rsidRPr="00822984" w:rsidTr="00BC65B9">
        <w:trPr>
          <w:trHeight w:val="555"/>
        </w:trPr>
        <w:tc>
          <w:tcPr>
            <w:tcW w:w="710" w:type="dxa"/>
            <w:vMerge/>
          </w:tcPr>
          <w:p w:rsidR="0068376B" w:rsidRPr="00822984" w:rsidRDefault="0068376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8376B" w:rsidRPr="00822984" w:rsidRDefault="0068376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8376B" w:rsidRPr="00822984" w:rsidRDefault="0068376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8376B" w:rsidRPr="00822984" w:rsidRDefault="0068376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68376B" w:rsidRPr="00822984" w:rsidRDefault="0068376B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8376B" w:rsidRPr="00822984" w:rsidRDefault="0068376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A2652" w:rsidRPr="00822984" w:rsidTr="00BC65B9">
        <w:trPr>
          <w:trHeight w:val="141"/>
        </w:trPr>
        <w:tc>
          <w:tcPr>
            <w:tcW w:w="710" w:type="dxa"/>
            <w:vMerge w:val="restart"/>
          </w:tcPr>
          <w:p w:rsidR="008A2652" w:rsidRPr="00822984" w:rsidRDefault="008A265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8A2652" w:rsidRPr="00822984" w:rsidRDefault="008A265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A2652" w:rsidRPr="00822984" w:rsidRDefault="008A265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A2652" w:rsidRPr="00822984" w:rsidRDefault="008A265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Садовый участок</w:t>
            </w:r>
          </w:p>
        </w:tc>
        <w:tc>
          <w:tcPr>
            <w:tcW w:w="1843" w:type="dxa"/>
          </w:tcPr>
          <w:p w:rsidR="008A2652" w:rsidRPr="00822984" w:rsidRDefault="008A2652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Москвич-412, автомобиль легковой Форд </w:t>
            </w:r>
            <w:proofErr w:type="spellStart"/>
            <w:r w:rsidRPr="00822984">
              <w:rPr>
                <w:sz w:val="18"/>
                <w:szCs w:val="18"/>
              </w:rPr>
              <w:t>Фьюжен</w:t>
            </w:r>
            <w:proofErr w:type="spellEnd"/>
            <w:r w:rsidRPr="00822984">
              <w:rPr>
                <w:sz w:val="18"/>
                <w:szCs w:val="18"/>
              </w:rPr>
              <w:t>, автоприцеп</w:t>
            </w:r>
          </w:p>
        </w:tc>
        <w:tc>
          <w:tcPr>
            <w:tcW w:w="1418" w:type="dxa"/>
            <w:vMerge w:val="restart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110971,30</w:t>
            </w:r>
          </w:p>
        </w:tc>
      </w:tr>
      <w:tr w:rsidR="008A2652" w:rsidRPr="00822984" w:rsidTr="00BC65B9">
        <w:trPr>
          <w:trHeight w:val="138"/>
        </w:trPr>
        <w:tc>
          <w:tcPr>
            <w:tcW w:w="710" w:type="dxa"/>
            <w:vMerge/>
          </w:tcPr>
          <w:p w:rsidR="008A2652" w:rsidRPr="00822984" w:rsidRDefault="008A265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A2652" w:rsidRPr="00822984" w:rsidRDefault="008A265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652" w:rsidRPr="00822984" w:rsidRDefault="008A265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A2652" w:rsidRPr="00822984" w:rsidRDefault="008A265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Садовый участок</w:t>
            </w:r>
          </w:p>
        </w:tc>
        <w:tc>
          <w:tcPr>
            <w:tcW w:w="1843" w:type="dxa"/>
          </w:tcPr>
          <w:p w:rsidR="008A2652" w:rsidRPr="00822984" w:rsidRDefault="008A2652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71700</w:t>
            </w:r>
          </w:p>
        </w:tc>
        <w:tc>
          <w:tcPr>
            <w:tcW w:w="992" w:type="dxa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A2652" w:rsidRPr="00822984" w:rsidTr="00BC65B9">
        <w:trPr>
          <w:trHeight w:val="138"/>
        </w:trPr>
        <w:tc>
          <w:tcPr>
            <w:tcW w:w="710" w:type="dxa"/>
            <w:vMerge/>
          </w:tcPr>
          <w:p w:rsidR="008A2652" w:rsidRPr="00822984" w:rsidRDefault="008A265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A2652" w:rsidRPr="00822984" w:rsidRDefault="008A265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652" w:rsidRPr="00822984" w:rsidRDefault="008A265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A2652" w:rsidRPr="00822984" w:rsidRDefault="00E02474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8A2652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8A2652" w:rsidRPr="00822984" w:rsidRDefault="008A2652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72</w:t>
            </w:r>
          </w:p>
        </w:tc>
        <w:tc>
          <w:tcPr>
            <w:tcW w:w="992" w:type="dxa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A2652" w:rsidRPr="00822984" w:rsidTr="00BC65B9">
        <w:trPr>
          <w:trHeight w:val="138"/>
        </w:trPr>
        <w:tc>
          <w:tcPr>
            <w:tcW w:w="710" w:type="dxa"/>
            <w:vMerge/>
          </w:tcPr>
          <w:p w:rsidR="008A2652" w:rsidRPr="00822984" w:rsidRDefault="008A265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A2652" w:rsidRPr="00822984" w:rsidRDefault="008A265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652" w:rsidRPr="00822984" w:rsidRDefault="008A265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A2652" w:rsidRPr="00822984" w:rsidRDefault="008A265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A2652" w:rsidRPr="00822984" w:rsidRDefault="008A2652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51,2</w:t>
            </w:r>
          </w:p>
        </w:tc>
        <w:tc>
          <w:tcPr>
            <w:tcW w:w="992" w:type="dxa"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A2652" w:rsidRPr="00822984" w:rsidRDefault="008A2652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23B29" w:rsidRPr="00822984" w:rsidTr="00BC65B9">
        <w:trPr>
          <w:trHeight w:val="138"/>
        </w:trPr>
        <w:tc>
          <w:tcPr>
            <w:tcW w:w="710" w:type="dxa"/>
          </w:tcPr>
          <w:p w:rsidR="00F23B29" w:rsidRPr="00822984" w:rsidRDefault="00F23B2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</w:t>
            </w:r>
            <w:r w:rsidR="00E02474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F23B29" w:rsidRPr="00822984" w:rsidRDefault="00F23B29" w:rsidP="00E0247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Гавришова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E02474">
              <w:rPr>
                <w:sz w:val="18"/>
                <w:szCs w:val="18"/>
              </w:rPr>
              <w:t>О.П.</w:t>
            </w:r>
          </w:p>
        </w:tc>
        <w:tc>
          <w:tcPr>
            <w:tcW w:w="1559" w:type="dxa"/>
          </w:tcPr>
          <w:p w:rsidR="00F23B29" w:rsidRPr="00822984" w:rsidRDefault="00F23B2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149</w:t>
            </w:r>
          </w:p>
        </w:tc>
        <w:tc>
          <w:tcPr>
            <w:tcW w:w="1276" w:type="dxa"/>
          </w:tcPr>
          <w:p w:rsidR="00F23B29" w:rsidRPr="00822984" w:rsidRDefault="00F23B2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23B29" w:rsidRPr="00822984" w:rsidRDefault="00F23B29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23B29" w:rsidRPr="00822984" w:rsidRDefault="00F23B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34,7</w:t>
            </w:r>
          </w:p>
        </w:tc>
        <w:tc>
          <w:tcPr>
            <w:tcW w:w="992" w:type="dxa"/>
          </w:tcPr>
          <w:p w:rsidR="00F23B29" w:rsidRPr="00822984" w:rsidRDefault="00F23B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F23B29" w:rsidRPr="00822984" w:rsidRDefault="00F23B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F23B29" w:rsidRPr="00822984" w:rsidRDefault="00F23B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23B29" w:rsidRPr="00822984" w:rsidRDefault="00F23B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23B29" w:rsidRPr="00822984" w:rsidRDefault="00F23B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F23B29" w:rsidRPr="00822984" w:rsidRDefault="00F23B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549 790,23</w:t>
            </w:r>
          </w:p>
        </w:tc>
      </w:tr>
      <w:tr w:rsidR="00F23B29" w:rsidRPr="00822984" w:rsidTr="00BC65B9">
        <w:trPr>
          <w:trHeight w:val="138"/>
        </w:trPr>
        <w:tc>
          <w:tcPr>
            <w:tcW w:w="710" w:type="dxa"/>
          </w:tcPr>
          <w:p w:rsidR="00F23B29" w:rsidRPr="00822984" w:rsidRDefault="00E0247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416" w:type="dxa"/>
          </w:tcPr>
          <w:p w:rsidR="00F23B29" w:rsidRPr="00822984" w:rsidRDefault="00F23B29" w:rsidP="00E0247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Мамошко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E02474">
              <w:rPr>
                <w:sz w:val="18"/>
                <w:szCs w:val="18"/>
              </w:rPr>
              <w:t>Н.А.</w:t>
            </w:r>
          </w:p>
        </w:tc>
        <w:tc>
          <w:tcPr>
            <w:tcW w:w="1559" w:type="dxa"/>
          </w:tcPr>
          <w:p w:rsidR="00F23B29" w:rsidRPr="00822984" w:rsidRDefault="00F23B2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МБОУ № 89</w:t>
            </w:r>
          </w:p>
        </w:tc>
        <w:tc>
          <w:tcPr>
            <w:tcW w:w="1276" w:type="dxa"/>
          </w:tcPr>
          <w:p w:rsidR="00F23B29" w:rsidRPr="00822984" w:rsidRDefault="00F23B2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F23B29" w:rsidRPr="00822984" w:rsidRDefault="00F23B29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23B29" w:rsidRPr="00822984" w:rsidRDefault="00F23B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23B29" w:rsidRPr="00822984" w:rsidRDefault="00F23B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23B29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F23B29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65,6</w:t>
            </w:r>
          </w:p>
        </w:tc>
        <w:tc>
          <w:tcPr>
            <w:tcW w:w="1134" w:type="dxa"/>
          </w:tcPr>
          <w:p w:rsidR="00F23B29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F23B29" w:rsidRPr="00822984" w:rsidRDefault="00F23B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LADA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SAMARA</w:t>
            </w:r>
            <w:r w:rsidRPr="00822984">
              <w:rPr>
                <w:sz w:val="18"/>
                <w:szCs w:val="18"/>
              </w:rPr>
              <w:t xml:space="preserve"> ВАЗ 211340</w:t>
            </w:r>
          </w:p>
        </w:tc>
        <w:tc>
          <w:tcPr>
            <w:tcW w:w="1418" w:type="dxa"/>
          </w:tcPr>
          <w:p w:rsidR="00F23B29" w:rsidRPr="00822984" w:rsidRDefault="00F23B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400 898,67</w:t>
            </w:r>
          </w:p>
        </w:tc>
      </w:tr>
      <w:tr w:rsidR="00F65DB6" w:rsidRPr="00822984" w:rsidTr="00BC65B9">
        <w:trPr>
          <w:trHeight w:val="185"/>
        </w:trPr>
        <w:tc>
          <w:tcPr>
            <w:tcW w:w="710" w:type="dxa"/>
            <w:vMerge w:val="restart"/>
          </w:tcPr>
          <w:p w:rsidR="00F65DB6" w:rsidRPr="00822984" w:rsidRDefault="00F65DB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</w:t>
            </w:r>
            <w:r w:rsidR="00E02474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F65DB6" w:rsidRPr="00822984" w:rsidRDefault="00F65DB6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Соболев </w:t>
            </w:r>
            <w:r w:rsidR="00E02474">
              <w:rPr>
                <w:sz w:val="18"/>
                <w:szCs w:val="18"/>
              </w:rPr>
              <w:t>А.Д.</w:t>
            </w:r>
          </w:p>
        </w:tc>
        <w:tc>
          <w:tcPr>
            <w:tcW w:w="1559" w:type="dxa"/>
            <w:vMerge w:val="restart"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 «Химический </w:t>
            </w:r>
            <w:r w:rsidRPr="00822984">
              <w:rPr>
                <w:sz w:val="18"/>
                <w:szCs w:val="18"/>
              </w:rPr>
              <w:lastRenderedPageBreak/>
              <w:t>лицей»</w:t>
            </w:r>
          </w:p>
        </w:tc>
        <w:tc>
          <w:tcPr>
            <w:tcW w:w="1276" w:type="dxa"/>
          </w:tcPr>
          <w:p w:rsidR="00F65DB6" w:rsidRPr="00822984" w:rsidRDefault="00F65DB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843" w:type="dxa"/>
          </w:tcPr>
          <w:p w:rsidR="00F65DB6" w:rsidRPr="00822984" w:rsidRDefault="00F65DB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</w:rPr>
              <w:lastRenderedPageBreak/>
              <w:t xml:space="preserve">шевроле </w:t>
            </w:r>
            <w:proofErr w:type="spellStart"/>
            <w:r w:rsidRPr="00822984">
              <w:rPr>
                <w:sz w:val="18"/>
                <w:szCs w:val="18"/>
              </w:rPr>
              <w:t>Коптива</w:t>
            </w:r>
            <w:proofErr w:type="spellEnd"/>
          </w:p>
        </w:tc>
        <w:tc>
          <w:tcPr>
            <w:tcW w:w="1418" w:type="dxa"/>
            <w:vMerge w:val="restart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3095180,08</w:t>
            </w:r>
          </w:p>
        </w:tc>
      </w:tr>
      <w:tr w:rsidR="00F65DB6" w:rsidRPr="00822984" w:rsidTr="00BC65B9">
        <w:trPr>
          <w:trHeight w:val="185"/>
        </w:trPr>
        <w:tc>
          <w:tcPr>
            <w:tcW w:w="710" w:type="dxa"/>
            <w:vMerge/>
          </w:tcPr>
          <w:p w:rsidR="00F65DB6" w:rsidRPr="00822984" w:rsidRDefault="00F65DB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65DB6" w:rsidRPr="00822984" w:rsidRDefault="00F65DB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65DB6" w:rsidRPr="00822984" w:rsidRDefault="00F65DB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65DB6" w:rsidRPr="00822984" w:rsidTr="00BC65B9">
        <w:trPr>
          <w:trHeight w:val="185"/>
        </w:trPr>
        <w:tc>
          <w:tcPr>
            <w:tcW w:w="710" w:type="dxa"/>
            <w:vMerge/>
          </w:tcPr>
          <w:p w:rsidR="00F65DB6" w:rsidRPr="00822984" w:rsidRDefault="00F65DB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65DB6" w:rsidRPr="00822984" w:rsidRDefault="00F65DB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65DB6" w:rsidRPr="00822984" w:rsidRDefault="00F65DB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65DB6" w:rsidRPr="00822984" w:rsidTr="00BC65B9">
        <w:trPr>
          <w:trHeight w:val="185"/>
        </w:trPr>
        <w:tc>
          <w:tcPr>
            <w:tcW w:w="710" w:type="dxa"/>
            <w:vMerge/>
          </w:tcPr>
          <w:p w:rsidR="00F65DB6" w:rsidRPr="00822984" w:rsidRDefault="00F65DB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65DB6" w:rsidRPr="00822984" w:rsidRDefault="00F65DB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65DB6" w:rsidRPr="00822984" w:rsidRDefault="00F65DB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76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65DB6" w:rsidRPr="00822984" w:rsidTr="00BC65B9">
        <w:trPr>
          <w:trHeight w:val="185"/>
        </w:trPr>
        <w:tc>
          <w:tcPr>
            <w:tcW w:w="710" w:type="dxa"/>
            <w:vMerge/>
          </w:tcPr>
          <w:p w:rsidR="00F65DB6" w:rsidRPr="00822984" w:rsidRDefault="00F65DB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65DB6" w:rsidRPr="00822984" w:rsidRDefault="00F65DB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F65DB6" w:rsidRPr="00822984" w:rsidRDefault="00F65DB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65DB6" w:rsidRPr="00822984" w:rsidTr="00BC65B9">
        <w:trPr>
          <w:trHeight w:val="185"/>
        </w:trPr>
        <w:tc>
          <w:tcPr>
            <w:tcW w:w="710" w:type="dxa"/>
            <w:vMerge/>
          </w:tcPr>
          <w:p w:rsidR="00F65DB6" w:rsidRPr="00822984" w:rsidRDefault="00F65DB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65DB6" w:rsidRPr="00822984" w:rsidRDefault="00F65DB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Садовый дом</w:t>
            </w:r>
          </w:p>
        </w:tc>
        <w:tc>
          <w:tcPr>
            <w:tcW w:w="1843" w:type="dxa"/>
          </w:tcPr>
          <w:p w:rsidR="00F65DB6" w:rsidRPr="00822984" w:rsidRDefault="00F65DB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65DB6" w:rsidRPr="00822984" w:rsidTr="00BC65B9">
        <w:trPr>
          <w:trHeight w:val="185"/>
        </w:trPr>
        <w:tc>
          <w:tcPr>
            <w:tcW w:w="710" w:type="dxa"/>
          </w:tcPr>
          <w:p w:rsidR="00F65DB6" w:rsidRPr="00822984" w:rsidRDefault="00F65DB6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65DB6" w:rsidRPr="00822984" w:rsidRDefault="00F65DB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65DB6" w:rsidRPr="00822984" w:rsidRDefault="00F65DB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65DB6" w:rsidRPr="00822984" w:rsidRDefault="00F65DB6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F65DB6" w:rsidRPr="00822984" w:rsidRDefault="00F65DB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E45117" w:rsidRPr="00822984" w:rsidTr="00BC65B9">
        <w:trPr>
          <w:trHeight w:val="185"/>
        </w:trPr>
        <w:tc>
          <w:tcPr>
            <w:tcW w:w="710" w:type="dxa"/>
          </w:tcPr>
          <w:p w:rsidR="00E45117" w:rsidRPr="00822984" w:rsidRDefault="00E4511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</w:t>
            </w:r>
            <w:r w:rsidR="00E02474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E45117" w:rsidRPr="00822984" w:rsidRDefault="00E45117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Морозова </w:t>
            </w:r>
            <w:r w:rsidR="00E02474">
              <w:rPr>
                <w:sz w:val="18"/>
                <w:szCs w:val="18"/>
              </w:rPr>
              <w:t>Е.О.</w:t>
            </w:r>
          </w:p>
        </w:tc>
        <w:tc>
          <w:tcPr>
            <w:tcW w:w="1559" w:type="dxa"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56</w:t>
            </w:r>
          </w:p>
        </w:tc>
        <w:tc>
          <w:tcPr>
            <w:tcW w:w="1276" w:type="dxa"/>
          </w:tcPr>
          <w:p w:rsidR="00E45117" w:rsidRPr="00822984" w:rsidRDefault="00E4511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E45117" w:rsidRPr="00822984" w:rsidRDefault="00E45117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</w:t>
            </w:r>
          </w:p>
        </w:tc>
        <w:tc>
          <w:tcPr>
            <w:tcW w:w="1134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Auris</w:t>
            </w:r>
            <w:proofErr w:type="spellEnd"/>
          </w:p>
        </w:tc>
        <w:tc>
          <w:tcPr>
            <w:tcW w:w="1418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387 201</w:t>
            </w:r>
          </w:p>
        </w:tc>
      </w:tr>
      <w:tr w:rsidR="00E45117" w:rsidRPr="00822984" w:rsidTr="00BC65B9">
        <w:trPr>
          <w:trHeight w:val="185"/>
        </w:trPr>
        <w:tc>
          <w:tcPr>
            <w:tcW w:w="710" w:type="dxa"/>
          </w:tcPr>
          <w:p w:rsidR="00E45117" w:rsidRPr="00822984" w:rsidRDefault="00E4511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5117" w:rsidRPr="00822984" w:rsidRDefault="00E4511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45117" w:rsidRPr="00822984" w:rsidRDefault="00E4511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Shkoda</w:t>
            </w:r>
            <w:proofErr w:type="spellEnd"/>
            <w:r w:rsidRPr="0082298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Oktavia</w:t>
            </w:r>
            <w:proofErr w:type="spellEnd"/>
          </w:p>
        </w:tc>
        <w:tc>
          <w:tcPr>
            <w:tcW w:w="1418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452 000</w:t>
            </w:r>
          </w:p>
        </w:tc>
      </w:tr>
      <w:tr w:rsidR="00E45117" w:rsidRPr="00822984" w:rsidTr="00BC65B9">
        <w:trPr>
          <w:trHeight w:val="185"/>
        </w:trPr>
        <w:tc>
          <w:tcPr>
            <w:tcW w:w="710" w:type="dxa"/>
          </w:tcPr>
          <w:p w:rsidR="00E45117" w:rsidRPr="00822984" w:rsidRDefault="00E4511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5117" w:rsidRPr="00822984" w:rsidRDefault="00E4511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E45117" w:rsidRPr="00822984" w:rsidRDefault="00E45117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</w:t>
            </w:r>
          </w:p>
        </w:tc>
        <w:tc>
          <w:tcPr>
            <w:tcW w:w="1134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E45117" w:rsidRPr="00822984" w:rsidTr="00BC65B9">
        <w:trPr>
          <w:trHeight w:val="185"/>
        </w:trPr>
        <w:tc>
          <w:tcPr>
            <w:tcW w:w="710" w:type="dxa"/>
          </w:tcPr>
          <w:p w:rsidR="00E45117" w:rsidRPr="00822984" w:rsidRDefault="00E4511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5117" w:rsidRPr="00822984" w:rsidRDefault="00E4511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E45117" w:rsidRPr="00822984" w:rsidRDefault="00E45117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</w:t>
            </w:r>
          </w:p>
        </w:tc>
        <w:tc>
          <w:tcPr>
            <w:tcW w:w="1134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E45117" w:rsidRPr="00822984" w:rsidTr="00BC65B9">
        <w:trPr>
          <w:trHeight w:val="185"/>
        </w:trPr>
        <w:tc>
          <w:tcPr>
            <w:tcW w:w="710" w:type="dxa"/>
          </w:tcPr>
          <w:p w:rsidR="00E45117" w:rsidRPr="00822984" w:rsidRDefault="00E4511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</w:t>
            </w:r>
            <w:r w:rsidR="00E0247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E45117" w:rsidRPr="00822984" w:rsidRDefault="00E45117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Левин </w:t>
            </w:r>
            <w:r w:rsidR="00E02474">
              <w:rPr>
                <w:sz w:val="18"/>
                <w:szCs w:val="18"/>
              </w:rPr>
              <w:t>В.Н.</w:t>
            </w:r>
          </w:p>
        </w:tc>
        <w:tc>
          <w:tcPr>
            <w:tcW w:w="1559" w:type="dxa"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СОШ № 58</w:t>
            </w:r>
          </w:p>
        </w:tc>
        <w:tc>
          <w:tcPr>
            <w:tcW w:w="1276" w:type="dxa"/>
          </w:tcPr>
          <w:p w:rsidR="00E45117" w:rsidRPr="00822984" w:rsidRDefault="00E4511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45117" w:rsidRPr="00822984" w:rsidRDefault="00E4511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43,3</w:t>
            </w: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50,9</w:t>
            </w:r>
          </w:p>
        </w:tc>
        <w:tc>
          <w:tcPr>
            <w:tcW w:w="1134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710 797,14</w:t>
            </w:r>
          </w:p>
        </w:tc>
      </w:tr>
      <w:tr w:rsidR="00E45117" w:rsidRPr="00822984" w:rsidTr="00BC65B9">
        <w:trPr>
          <w:trHeight w:val="90"/>
        </w:trPr>
        <w:tc>
          <w:tcPr>
            <w:tcW w:w="710" w:type="dxa"/>
            <w:vMerge w:val="restart"/>
          </w:tcPr>
          <w:p w:rsidR="00E45117" w:rsidRPr="00822984" w:rsidRDefault="00E4511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5117" w:rsidRPr="00822984" w:rsidRDefault="00E4511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45117" w:rsidRPr="00822984" w:rsidRDefault="00E4511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43,3</w:t>
            </w:r>
          </w:p>
        </w:tc>
        <w:tc>
          <w:tcPr>
            <w:tcW w:w="992" w:type="dxa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45117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45117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155 669,95</w:t>
            </w:r>
          </w:p>
        </w:tc>
      </w:tr>
      <w:tr w:rsidR="00E45117" w:rsidRPr="00822984" w:rsidTr="00BC65B9">
        <w:trPr>
          <w:trHeight w:val="90"/>
        </w:trPr>
        <w:tc>
          <w:tcPr>
            <w:tcW w:w="710" w:type="dxa"/>
            <w:vMerge/>
          </w:tcPr>
          <w:p w:rsidR="00E45117" w:rsidRPr="00822984" w:rsidRDefault="00E4511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5117" w:rsidRPr="00822984" w:rsidRDefault="00E4511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45117" w:rsidRPr="00822984" w:rsidRDefault="00E4511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5117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50,9</w:t>
            </w:r>
          </w:p>
        </w:tc>
        <w:tc>
          <w:tcPr>
            <w:tcW w:w="992" w:type="dxa"/>
          </w:tcPr>
          <w:p w:rsidR="00E45117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45117" w:rsidRPr="00822984" w:rsidTr="00BC65B9">
        <w:trPr>
          <w:trHeight w:val="90"/>
        </w:trPr>
        <w:tc>
          <w:tcPr>
            <w:tcW w:w="710" w:type="dxa"/>
            <w:vMerge/>
          </w:tcPr>
          <w:p w:rsidR="00E45117" w:rsidRPr="00822984" w:rsidRDefault="00E4511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5117" w:rsidRPr="00822984" w:rsidRDefault="00E4511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5117" w:rsidRPr="00822984" w:rsidRDefault="008B084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45117" w:rsidRPr="00822984" w:rsidRDefault="008B084F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5117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68,3</w:t>
            </w:r>
          </w:p>
        </w:tc>
        <w:tc>
          <w:tcPr>
            <w:tcW w:w="992" w:type="dxa"/>
          </w:tcPr>
          <w:p w:rsidR="00E45117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5117" w:rsidRPr="00822984" w:rsidRDefault="00E4511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B084F" w:rsidRPr="00822984" w:rsidTr="00BC65B9">
        <w:trPr>
          <w:trHeight w:val="90"/>
        </w:trPr>
        <w:tc>
          <w:tcPr>
            <w:tcW w:w="710" w:type="dxa"/>
          </w:tcPr>
          <w:p w:rsidR="008B084F" w:rsidRPr="00822984" w:rsidRDefault="008B08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</w:t>
            </w:r>
            <w:r w:rsidR="00E02474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8B084F" w:rsidRPr="00822984" w:rsidRDefault="008B084F" w:rsidP="00E0247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Трынкова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E02474">
              <w:rPr>
                <w:sz w:val="18"/>
                <w:szCs w:val="18"/>
              </w:rPr>
              <w:t>Т.В.</w:t>
            </w:r>
          </w:p>
        </w:tc>
        <w:tc>
          <w:tcPr>
            <w:tcW w:w="1559" w:type="dxa"/>
          </w:tcPr>
          <w:p w:rsidR="008B084F" w:rsidRPr="00822984" w:rsidRDefault="008B084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Начальник МКУ централизованная бухгалтерия по муниципальным образовательным учреждениям Центрального района</w:t>
            </w:r>
          </w:p>
        </w:tc>
        <w:tc>
          <w:tcPr>
            <w:tcW w:w="1276" w:type="dxa"/>
          </w:tcPr>
          <w:p w:rsidR="008B084F" w:rsidRPr="00822984" w:rsidRDefault="008B084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B084F" w:rsidRPr="00822984" w:rsidRDefault="008B084F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31,5</w:t>
            </w:r>
          </w:p>
        </w:tc>
        <w:tc>
          <w:tcPr>
            <w:tcW w:w="992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Мерседес Е-200</w:t>
            </w:r>
          </w:p>
        </w:tc>
        <w:tc>
          <w:tcPr>
            <w:tcW w:w="1418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726 165</w:t>
            </w:r>
          </w:p>
        </w:tc>
      </w:tr>
      <w:tr w:rsidR="008B084F" w:rsidRPr="00822984" w:rsidTr="00BC65B9">
        <w:trPr>
          <w:trHeight w:val="90"/>
        </w:trPr>
        <w:tc>
          <w:tcPr>
            <w:tcW w:w="710" w:type="dxa"/>
          </w:tcPr>
          <w:p w:rsidR="008B084F" w:rsidRPr="00822984" w:rsidRDefault="008B08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</w:t>
            </w:r>
            <w:r w:rsidR="00E0247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8B084F" w:rsidRPr="00822984" w:rsidRDefault="008B084F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Матвеева </w:t>
            </w:r>
            <w:r w:rsidR="00E02474">
              <w:rPr>
                <w:sz w:val="18"/>
                <w:szCs w:val="18"/>
              </w:rPr>
              <w:t>Ж.Н.</w:t>
            </w:r>
          </w:p>
        </w:tc>
        <w:tc>
          <w:tcPr>
            <w:tcW w:w="1559" w:type="dxa"/>
          </w:tcPr>
          <w:p w:rsidR="008B084F" w:rsidRPr="00822984" w:rsidRDefault="008B084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 СОШ № 67</w:t>
            </w:r>
          </w:p>
        </w:tc>
        <w:tc>
          <w:tcPr>
            <w:tcW w:w="1276" w:type="dxa"/>
          </w:tcPr>
          <w:p w:rsidR="008B084F" w:rsidRPr="00822984" w:rsidRDefault="008B084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B084F" w:rsidRPr="00822984" w:rsidRDefault="008B084F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</w:t>
            </w:r>
          </w:p>
        </w:tc>
        <w:tc>
          <w:tcPr>
            <w:tcW w:w="1134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68287,23</w:t>
            </w:r>
          </w:p>
        </w:tc>
      </w:tr>
      <w:tr w:rsidR="008B084F" w:rsidRPr="00822984" w:rsidTr="00BC65B9">
        <w:trPr>
          <w:trHeight w:val="90"/>
        </w:trPr>
        <w:tc>
          <w:tcPr>
            <w:tcW w:w="710" w:type="dxa"/>
          </w:tcPr>
          <w:p w:rsidR="008B084F" w:rsidRPr="00822984" w:rsidRDefault="008B08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B084F" w:rsidRPr="00822984" w:rsidRDefault="008B084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B084F" w:rsidRPr="00822984" w:rsidRDefault="008B084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084F" w:rsidRPr="00822984" w:rsidRDefault="008B084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B084F" w:rsidRPr="00822984" w:rsidRDefault="008B084F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</w:t>
            </w:r>
          </w:p>
        </w:tc>
        <w:tc>
          <w:tcPr>
            <w:tcW w:w="1134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90895,42</w:t>
            </w:r>
          </w:p>
        </w:tc>
      </w:tr>
      <w:tr w:rsidR="008B084F" w:rsidRPr="00822984" w:rsidTr="00BC65B9">
        <w:trPr>
          <w:trHeight w:val="90"/>
        </w:trPr>
        <w:tc>
          <w:tcPr>
            <w:tcW w:w="710" w:type="dxa"/>
          </w:tcPr>
          <w:p w:rsidR="008B084F" w:rsidRPr="00822984" w:rsidRDefault="008B084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</w:t>
            </w:r>
            <w:r w:rsidR="00E0247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8B084F" w:rsidRPr="00822984" w:rsidRDefault="008B084F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Афанасьев </w:t>
            </w:r>
            <w:r w:rsidR="00E02474">
              <w:rPr>
                <w:sz w:val="18"/>
                <w:szCs w:val="18"/>
              </w:rPr>
              <w:t>И.Л.</w:t>
            </w:r>
          </w:p>
        </w:tc>
        <w:tc>
          <w:tcPr>
            <w:tcW w:w="1559" w:type="dxa"/>
          </w:tcPr>
          <w:p w:rsidR="008B084F" w:rsidRPr="00822984" w:rsidRDefault="008B084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МОУ «Орленок»</w:t>
            </w:r>
          </w:p>
        </w:tc>
        <w:tc>
          <w:tcPr>
            <w:tcW w:w="1276" w:type="dxa"/>
          </w:tcPr>
          <w:p w:rsidR="008B084F" w:rsidRPr="00822984" w:rsidRDefault="008B084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B084F" w:rsidRPr="00822984" w:rsidRDefault="008B084F" w:rsidP="006F7855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Индивидуальная</w:t>
            </w:r>
            <w:proofErr w:type="gramEnd"/>
            <w:r w:rsidRPr="00822984">
              <w:rPr>
                <w:sz w:val="18"/>
                <w:szCs w:val="18"/>
              </w:rPr>
              <w:t xml:space="preserve"> (с обременением)</w:t>
            </w:r>
          </w:p>
        </w:tc>
        <w:tc>
          <w:tcPr>
            <w:tcW w:w="992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44,1</w:t>
            </w:r>
          </w:p>
        </w:tc>
        <w:tc>
          <w:tcPr>
            <w:tcW w:w="992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B084F" w:rsidRPr="00822984" w:rsidRDefault="008B084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619 104,76</w:t>
            </w:r>
          </w:p>
        </w:tc>
      </w:tr>
      <w:tr w:rsidR="00A84019" w:rsidRPr="00822984" w:rsidTr="00BC65B9">
        <w:trPr>
          <w:trHeight w:val="345"/>
        </w:trPr>
        <w:tc>
          <w:tcPr>
            <w:tcW w:w="710" w:type="dxa"/>
            <w:vMerge w:val="restart"/>
          </w:tcPr>
          <w:p w:rsidR="00A84019" w:rsidRPr="00822984" w:rsidRDefault="00A8401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</w:t>
            </w:r>
            <w:r w:rsidR="00E02474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A84019" w:rsidRPr="00822984" w:rsidRDefault="00A84019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Кузнецова </w:t>
            </w:r>
            <w:r w:rsidR="00E02474">
              <w:rPr>
                <w:sz w:val="18"/>
                <w:szCs w:val="18"/>
              </w:rPr>
              <w:t>Л.Ю.</w:t>
            </w:r>
          </w:p>
        </w:tc>
        <w:tc>
          <w:tcPr>
            <w:tcW w:w="1559" w:type="dxa"/>
            <w:vMerge w:val="restart"/>
          </w:tcPr>
          <w:p w:rsidR="00A84019" w:rsidRPr="00822984" w:rsidRDefault="00A8401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НОШ № 27 «Материнская школа»</w:t>
            </w:r>
          </w:p>
        </w:tc>
        <w:tc>
          <w:tcPr>
            <w:tcW w:w="1276" w:type="dxa"/>
          </w:tcPr>
          <w:p w:rsidR="00A84019" w:rsidRPr="00822984" w:rsidRDefault="00A8401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A84019" w:rsidRPr="00822984" w:rsidRDefault="00A84019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2923</w:t>
            </w:r>
          </w:p>
        </w:tc>
        <w:tc>
          <w:tcPr>
            <w:tcW w:w="992" w:type="dxa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43,2</w:t>
            </w:r>
          </w:p>
        </w:tc>
        <w:tc>
          <w:tcPr>
            <w:tcW w:w="1134" w:type="dxa"/>
            <w:vMerge w:val="restart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Опель </w:t>
            </w:r>
            <w:proofErr w:type="spellStart"/>
            <w:r w:rsidRPr="00822984">
              <w:rPr>
                <w:sz w:val="18"/>
                <w:szCs w:val="18"/>
              </w:rPr>
              <w:t>Фронтера</w:t>
            </w:r>
            <w:proofErr w:type="spellEnd"/>
          </w:p>
        </w:tc>
        <w:tc>
          <w:tcPr>
            <w:tcW w:w="1418" w:type="dxa"/>
            <w:vMerge w:val="restart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616 685,76</w:t>
            </w:r>
          </w:p>
        </w:tc>
      </w:tr>
      <w:tr w:rsidR="00A84019" w:rsidRPr="00822984" w:rsidTr="00BC65B9">
        <w:trPr>
          <w:trHeight w:val="345"/>
        </w:trPr>
        <w:tc>
          <w:tcPr>
            <w:tcW w:w="710" w:type="dxa"/>
            <w:vMerge/>
          </w:tcPr>
          <w:p w:rsidR="00A84019" w:rsidRPr="00822984" w:rsidRDefault="00A8401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84019" w:rsidRPr="00822984" w:rsidRDefault="00A8401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84019" w:rsidRPr="00822984" w:rsidRDefault="00A8401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84019" w:rsidRPr="00822984" w:rsidRDefault="00A8401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A84019" w:rsidRPr="00822984" w:rsidRDefault="00A84019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A84019" w:rsidRPr="00822984" w:rsidTr="00BC65B9">
        <w:trPr>
          <w:trHeight w:val="345"/>
        </w:trPr>
        <w:tc>
          <w:tcPr>
            <w:tcW w:w="710" w:type="dxa"/>
            <w:vMerge/>
          </w:tcPr>
          <w:p w:rsidR="00A84019" w:rsidRPr="00822984" w:rsidRDefault="00A8401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84019" w:rsidRPr="00822984" w:rsidRDefault="00A8401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84019" w:rsidRPr="00822984" w:rsidRDefault="00A8401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84019" w:rsidRPr="00822984" w:rsidRDefault="00A8401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A84019" w:rsidRPr="00822984" w:rsidRDefault="00A84019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A84019" w:rsidRPr="00822984" w:rsidTr="00BC65B9">
        <w:trPr>
          <w:trHeight w:val="345"/>
        </w:trPr>
        <w:tc>
          <w:tcPr>
            <w:tcW w:w="710" w:type="dxa"/>
            <w:vMerge/>
          </w:tcPr>
          <w:p w:rsidR="00A84019" w:rsidRPr="00822984" w:rsidRDefault="00A8401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84019" w:rsidRPr="00822984" w:rsidRDefault="00A8401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84019" w:rsidRPr="00822984" w:rsidRDefault="00A8401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84019" w:rsidRPr="00822984" w:rsidRDefault="00E02474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A84019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A84019" w:rsidRPr="00822984" w:rsidRDefault="00A84019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58,3</w:t>
            </w:r>
          </w:p>
        </w:tc>
        <w:tc>
          <w:tcPr>
            <w:tcW w:w="992" w:type="dxa"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84019" w:rsidRPr="00822984" w:rsidRDefault="00A8401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22C97" w:rsidRPr="00822984" w:rsidTr="00BC65B9">
        <w:trPr>
          <w:trHeight w:val="140"/>
        </w:trPr>
        <w:tc>
          <w:tcPr>
            <w:tcW w:w="710" w:type="dxa"/>
            <w:vMerge w:val="restart"/>
          </w:tcPr>
          <w:p w:rsidR="00922C97" w:rsidRPr="00822984" w:rsidRDefault="00922C9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</w:t>
            </w:r>
            <w:r w:rsidR="00E0247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922C97" w:rsidRPr="00822984" w:rsidRDefault="00922C97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Руднев </w:t>
            </w:r>
            <w:r w:rsidR="00E02474">
              <w:rPr>
                <w:sz w:val="18"/>
                <w:szCs w:val="18"/>
              </w:rPr>
              <w:t>О.Н.</w:t>
            </w:r>
          </w:p>
        </w:tc>
        <w:tc>
          <w:tcPr>
            <w:tcW w:w="1559" w:type="dxa"/>
            <w:vMerge w:val="restart"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1</w:t>
            </w:r>
          </w:p>
        </w:tc>
        <w:tc>
          <w:tcPr>
            <w:tcW w:w="1276" w:type="dxa"/>
          </w:tcPr>
          <w:p w:rsidR="00922C97" w:rsidRPr="00822984" w:rsidRDefault="00922C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Земельный участок для </w:t>
            </w:r>
            <w:r w:rsidRPr="00822984">
              <w:rPr>
                <w:sz w:val="18"/>
                <w:szCs w:val="18"/>
              </w:rPr>
              <w:lastRenderedPageBreak/>
              <w:t>ведения личного подсобного хозяйства</w:t>
            </w:r>
          </w:p>
        </w:tc>
        <w:tc>
          <w:tcPr>
            <w:tcW w:w="1843" w:type="dxa"/>
          </w:tcPr>
          <w:p w:rsidR="00922C97" w:rsidRPr="00822984" w:rsidRDefault="00922C9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lastRenderedPageBreak/>
              <w:t>Qashqai</w:t>
            </w:r>
            <w:proofErr w:type="spellEnd"/>
          </w:p>
        </w:tc>
        <w:tc>
          <w:tcPr>
            <w:tcW w:w="1418" w:type="dxa"/>
            <w:vMerge w:val="restart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692 441,87</w:t>
            </w:r>
          </w:p>
        </w:tc>
      </w:tr>
      <w:tr w:rsidR="00922C97" w:rsidRPr="00822984" w:rsidTr="00BC65B9">
        <w:trPr>
          <w:trHeight w:val="137"/>
        </w:trPr>
        <w:tc>
          <w:tcPr>
            <w:tcW w:w="710" w:type="dxa"/>
            <w:vMerge/>
          </w:tcPr>
          <w:p w:rsidR="00922C97" w:rsidRPr="00822984" w:rsidRDefault="00922C9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22C97" w:rsidRPr="00822984" w:rsidRDefault="00922C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 для эксплуатации нежилого здания</w:t>
            </w:r>
          </w:p>
        </w:tc>
        <w:tc>
          <w:tcPr>
            <w:tcW w:w="1843" w:type="dxa"/>
          </w:tcPr>
          <w:p w:rsidR="00922C97" w:rsidRPr="00822984" w:rsidRDefault="00922C9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22C97" w:rsidRPr="00822984" w:rsidRDefault="00922C97" w:rsidP="00922C97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122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22C97" w:rsidRPr="00822984" w:rsidTr="00BC65B9">
        <w:trPr>
          <w:trHeight w:val="137"/>
        </w:trPr>
        <w:tc>
          <w:tcPr>
            <w:tcW w:w="710" w:type="dxa"/>
            <w:vMerge/>
          </w:tcPr>
          <w:p w:rsidR="00922C97" w:rsidRPr="00822984" w:rsidRDefault="00922C9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22C97" w:rsidRPr="00822984" w:rsidRDefault="00922C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22C97" w:rsidRPr="00822984" w:rsidRDefault="00922C9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80,9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22C97" w:rsidRPr="00822984" w:rsidTr="00BC65B9">
        <w:trPr>
          <w:trHeight w:val="137"/>
        </w:trPr>
        <w:tc>
          <w:tcPr>
            <w:tcW w:w="710" w:type="dxa"/>
            <w:vMerge/>
          </w:tcPr>
          <w:p w:rsidR="00922C97" w:rsidRPr="00822984" w:rsidRDefault="00922C9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22C97" w:rsidRPr="00822984" w:rsidRDefault="00922C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22C97" w:rsidRPr="00822984" w:rsidRDefault="00922C9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22C97" w:rsidRPr="00822984" w:rsidTr="00BC65B9">
        <w:trPr>
          <w:trHeight w:val="137"/>
        </w:trPr>
        <w:tc>
          <w:tcPr>
            <w:tcW w:w="710" w:type="dxa"/>
            <w:vMerge/>
          </w:tcPr>
          <w:p w:rsidR="00922C97" w:rsidRPr="00822984" w:rsidRDefault="00922C9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22C97" w:rsidRPr="00822984" w:rsidRDefault="00922C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922C97" w:rsidRPr="00822984" w:rsidRDefault="00922C9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14,8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22C97" w:rsidRPr="00822984" w:rsidTr="00BC65B9">
        <w:trPr>
          <w:trHeight w:val="137"/>
        </w:trPr>
        <w:tc>
          <w:tcPr>
            <w:tcW w:w="710" w:type="dxa"/>
            <w:vMerge/>
          </w:tcPr>
          <w:p w:rsidR="00922C97" w:rsidRPr="00822984" w:rsidRDefault="00922C9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22C97" w:rsidRPr="00822984" w:rsidRDefault="00922C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922C97" w:rsidRPr="00822984" w:rsidRDefault="00922C9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25,1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22C97" w:rsidRPr="00822984" w:rsidTr="00BC65B9">
        <w:trPr>
          <w:trHeight w:val="135"/>
        </w:trPr>
        <w:tc>
          <w:tcPr>
            <w:tcW w:w="710" w:type="dxa"/>
            <w:vMerge w:val="restart"/>
          </w:tcPr>
          <w:p w:rsidR="00922C97" w:rsidRPr="00822984" w:rsidRDefault="00922C9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22C97" w:rsidRPr="00822984" w:rsidRDefault="00922C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22C97" w:rsidRPr="00822984" w:rsidRDefault="00922C9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510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80,9</w:t>
            </w:r>
          </w:p>
        </w:tc>
        <w:tc>
          <w:tcPr>
            <w:tcW w:w="1134" w:type="dxa"/>
            <w:vMerge w:val="restart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595 985,97</w:t>
            </w:r>
          </w:p>
        </w:tc>
      </w:tr>
      <w:tr w:rsidR="00922C97" w:rsidRPr="00822984" w:rsidTr="00BC65B9">
        <w:trPr>
          <w:trHeight w:val="135"/>
        </w:trPr>
        <w:tc>
          <w:tcPr>
            <w:tcW w:w="710" w:type="dxa"/>
            <w:vMerge/>
          </w:tcPr>
          <w:p w:rsidR="00922C97" w:rsidRPr="00822984" w:rsidRDefault="00922C9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22C97" w:rsidRPr="00822984" w:rsidRDefault="00922C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22C97" w:rsidRPr="00822984" w:rsidRDefault="00922C9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41,4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22C97" w:rsidRPr="00822984" w:rsidTr="00BC65B9">
        <w:trPr>
          <w:trHeight w:val="135"/>
        </w:trPr>
        <w:tc>
          <w:tcPr>
            <w:tcW w:w="710" w:type="dxa"/>
          </w:tcPr>
          <w:p w:rsidR="00922C97" w:rsidRPr="00822984" w:rsidRDefault="00922C9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</w:t>
            </w:r>
            <w:r w:rsidR="00E02474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922C97" w:rsidRPr="00822984" w:rsidRDefault="00922C97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Гришина </w:t>
            </w:r>
            <w:r w:rsidR="00E02474">
              <w:rPr>
                <w:sz w:val="18"/>
                <w:szCs w:val="18"/>
              </w:rPr>
              <w:t>Н.В.</w:t>
            </w:r>
          </w:p>
        </w:tc>
        <w:tc>
          <w:tcPr>
            <w:tcW w:w="1559" w:type="dxa"/>
          </w:tcPr>
          <w:p w:rsidR="00922C97" w:rsidRPr="00822984" w:rsidRDefault="00922C9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71-центр развития ребенка</w:t>
            </w:r>
          </w:p>
        </w:tc>
        <w:tc>
          <w:tcPr>
            <w:tcW w:w="1276" w:type="dxa"/>
          </w:tcPr>
          <w:p w:rsidR="00922C97" w:rsidRPr="00822984" w:rsidRDefault="00922C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22C97" w:rsidRPr="00822984" w:rsidRDefault="00922C97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67</w:t>
            </w:r>
          </w:p>
        </w:tc>
        <w:tc>
          <w:tcPr>
            <w:tcW w:w="992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922C97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Hyundai Accen</w:t>
            </w:r>
            <w:r w:rsidR="006A1EAC" w:rsidRPr="00822984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1418" w:type="dxa"/>
          </w:tcPr>
          <w:p w:rsidR="00922C97" w:rsidRPr="00822984" w:rsidRDefault="00922C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441 756,88</w:t>
            </w:r>
          </w:p>
        </w:tc>
      </w:tr>
      <w:tr w:rsidR="006A1EAC" w:rsidRPr="00822984" w:rsidTr="00BC65B9">
        <w:trPr>
          <w:trHeight w:val="135"/>
        </w:trPr>
        <w:tc>
          <w:tcPr>
            <w:tcW w:w="710" w:type="dxa"/>
          </w:tcPr>
          <w:p w:rsidR="006A1EAC" w:rsidRPr="00822984" w:rsidRDefault="006A1EA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1EAC" w:rsidRPr="00822984" w:rsidRDefault="006A1EA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6A1EAC" w:rsidRPr="00822984" w:rsidRDefault="006A1EAC" w:rsidP="006F78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67</w:t>
            </w:r>
          </w:p>
        </w:tc>
        <w:tc>
          <w:tcPr>
            <w:tcW w:w="1134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6A1EAC" w:rsidRPr="00822984" w:rsidTr="00BC65B9">
        <w:trPr>
          <w:trHeight w:val="135"/>
        </w:trPr>
        <w:tc>
          <w:tcPr>
            <w:tcW w:w="710" w:type="dxa"/>
          </w:tcPr>
          <w:p w:rsidR="006A1EAC" w:rsidRPr="00822984" w:rsidRDefault="00E0247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416" w:type="dxa"/>
          </w:tcPr>
          <w:p w:rsidR="006A1EAC" w:rsidRPr="00822984" w:rsidRDefault="006A1EAC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Волкова </w:t>
            </w:r>
            <w:r w:rsidR="00E02474">
              <w:rPr>
                <w:sz w:val="18"/>
                <w:szCs w:val="18"/>
              </w:rPr>
              <w:t>Н.А.</w:t>
            </w:r>
          </w:p>
        </w:tc>
        <w:tc>
          <w:tcPr>
            <w:tcW w:w="1559" w:type="dxa"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МКОУСОШ № 69</w:t>
            </w:r>
          </w:p>
        </w:tc>
        <w:tc>
          <w:tcPr>
            <w:tcW w:w="1276" w:type="dxa"/>
          </w:tcPr>
          <w:p w:rsidR="006A1EAC" w:rsidRPr="00822984" w:rsidRDefault="006A1EA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A1EAC" w:rsidRPr="00822984" w:rsidRDefault="006A1EAC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60,8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703 276,79</w:t>
            </w:r>
          </w:p>
        </w:tc>
      </w:tr>
      <w:tr w:rsidR="006A1EAC" w:rsidRPr="00822984" w:rsidTr="00BC65B9">
        <w:trPr>
          <w:trHeight w:val="54"/>
        </w:trPr>
        <w:tc>
          <w:tcPr>
            <w:tcW w:w="710" w:type="dxa"/>
            <w:vMerge w:val="restart"/>
          </w:tcPr>
          <w:p w:rsidR="006A1EAC" w:rsidRPr="00822984" w:rsidRDefault="006A1EA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1EAC" w:rsidRPr="00822984" w:rsidRDefault="006A1EA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6A1EAC" w:rsidRPr="00822984" w:rsidRDefault="006A1EAC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580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60,8</w:t>
            </w:r>
          </w:p>
        </w:tc>
        <w:tc>
          <w:tcPr>
            <w:tcW w:w="1134" w:type="dxa"/>
            <w:vMerge w:val="restart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ГАЗ-3110</w:t>
            </w:r>
          </w:p>
        </w:tc>
        <w:tc>
          <w:tcPr>
            <w:tcW w:w="1418" w:type="dxa"/>
            <w:vMerge w:val="restart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266 194,64</w:t>
            </w:r>
          </w:p>
        </w:tc>
      </w:tr>
      <w:tr w:rsidR="006A1EAC" w:rsidRPr="00822984" w:rsidTr="00BC65B9">
        <w:trPr>
          <w:trHeight w:val="54"/>
        </w:trPr>
        <w:tc>
          <w:tcPr>
            <w:tcW w:w="710" w:type="dxa"/>
            <w:vMerge/>
          </w:tcPr>
          <w:p w:rsidR="006A1EAC" w:rsidRPr="00822984" w:rsidRDefault="006A1EA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1EAC" w:rsidRPr="00822984" w:rsidRDefault="006A1EA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A1EAC" w:rsidRPr="00822984" w:rsidRDefault="006A1EAC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60,8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A1EAC" w:rsidRPr="00822984" w:rsidTr="00BC65B9">
        <w:trPr>
          <w:trHeight w:val="54"/>
        </w:trPr>
        <w:tc>
          <w:tcPr>
            <w:tcW w:w="710" w:type="dxa"/>
            <w:vMerge/>
          </w:tcPr>
          <w:p w:rsidR="006A1EAC" w:rsidRPr="00822984" w:rsidRDefault="006A1EA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1EAC" w:rsidRPr="00822984" w:rsidRDefault="006A1EA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A1EAC" w:rsidRPr="00822984" w:rsidRDefault="006A1EAC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44,5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A1EAC" w:rsidRPr="00822984" w:rsidTr="00BC65B9">
        <w:trPr>
          <w:trHeight w:val="54"/>
        </w:trPr>
        <w:tc>
          <w:tcPr>
            <w:tcW w:w="710" w:type="dxa"/>
            <w:vMerge/>
          </w:tcPr>
          <w:p w:rsidR="006A1EAC" w:rsidRPr="00822984" w:rsidRDefault="006A1EA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1EAC" w:rsidRPr="00822984" w:rsidRDefault="006A1EA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6A1EAC" w:rsidRPr="00822984" w:rsidRDefault="006A1EAC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A1EAC" w:rsidRPr="00822984" w:rsidTr="00BC65B9">
        <w:trPr>
          <w:trHeight w:val="54"/>
        </w:trPr>
        <w:tc>
          <w:tcPr>
            <w:tcW w:w="710" w:type="dxa"/>
            <w:vMerge/>
          </w:tcPr>
          <w:p w:rsidR="006A1EAC" w:rsidRPr="00822984" w:rsidRDefault="006A1EA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1EAC" w:rsidRPr="00822984" w:rsidRDefault="006A1EA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Жилое строение без права регистрации проживания</w:t>
            </w:r>
          </w:p>
        </w:tc>
        <w:tc>
          <w:tcPr>
            <w:tcW w:w="1843" w:type="dxa"/>
          </w:tcPr>
          <w:p w:rsidR="006A1EAC" w:rsidRPr="00822984" w:rsidRDefault="006A1EAC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A1EAC" w:rsidRPr="00822984" w:rsidTr="00BC65B9">
        <w:trPr>
          <w:trHeight w:val="413"/>
        </w:trPr>
        <w:tc>
          <w:tcPr>
            <w:tcW w:w="710" w:type="dxa"/>
            <w:vMerge w:val="restart"/>
          </w:tcPr>
          <w:p w:rsidR="006A1EAC" w:rsidRPr="00822984" w:rsidRDefault="006A1EA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</w:t>
            </w:r>
            <w:r w:rsidR="00E02474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6A1EAC" w:rsidRPr="00822984" w:rsidRDefault="006A1EAC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Смирнова </w:t>
            </w:r>
            <w:r w:rsidR="00E02474">
              <w:rPr>
                <w:sz w:val="18"/>
                <w:szCs w:val="18"/>
              </w:rPr>
              <w:t>О.В.</w:t>
            </w:r>
          </w:p>
        </w:tc>
        <w:tc>
          <w:tcPr>
            <w:tcW w:w="1559" w:type="dxa"/>
            <w:vMerge w:val="restart"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61</w:t>
            </w:r>
          </w:p>
        </w:tc>
        <w:tc>
          <w:tcPr>
            <w:tcW w:w="1276" w:type="dxa"/>
          </w:tcPr>
          <w:p w:rsidR="006A1EAC" w:rsidRPr="00822984" w:rsidRDefault="006A1EA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Садовый участок</w:t>
            </w:r>
          </w:p>
        </w:tc>
        <w:tc>
          <w:tcPr>
            <w:tcW w:w="1843" w:type="dxa"/>
          </w:tcPr>
          <w:p w:rsidR="006A1EAC" w:rsidRPr="00822984" w:rsidRDefault="006A1EAC" w:rsidP="006F785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596 450,70</w:t>
            </w:r>
          </w:p>
        </w:tc>
      </w:tr>
      <w:tr w:rsidR="006A1EAC" w:rsidRPr="00822984" w:rsidTr="00BC65B9">
        <w:trPr>
          <w:trHeight w:val="412"/>
        </w:trPr>
        <w:tc>
          <w:tcPr>
            <w:tcW w:w="710" w:type="dxa"/>
            <w:vMerge/>
          </w:tcPr>
          <w:p w:rsidR="006A1EAC" w:rsidRPr="00822984" w:rsidRDefault="006A1EA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1EAC" w:rsidRPr="00822984" w:rsidRDefault="006A1EA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A1EAC" w:rsidRPr="00822984" w:rsidRDefault="006A1EAC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13/32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58,8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A1EAC" w:rsidRPr="00822984" w:rsidTr="00BC65B9">
        <w:trPr>
          <w:trHeight w:val="412"/>
        </w:trPr>
        <w:tc>
          <w:tcPr>
            <w:tcW w:w="710" w:type="dxa"/>
          </w:tcPr>
          <w:p w:rsidR="006A1EAC" w:rsidRPr="00822984" w:rsidRDefault="006A1EA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A1EAC" w:rsidRPr="00822984" w:rsidRDefault="006A1EA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1EAC" w:rsidRPr="00822984" w:rsidRDefault="006A1EA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A1EAC" w:rsidRPr="00822984" w:rsidRDefault="006A1EAC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58,8</w:t>
            </w:r>
          </w:p>
        </w:tc>
        <w:tc>
          <w:tcPr>
            <w:tcW w:w="992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A1EAC" w:rsidRPr="00822984" w:rsidRDefault="006A1EA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6331,85</w:t>
            </w:r>
          </w:p>
        </w:tc>
      </w:tr>
      <w:tr w:rsidR="00810950" w:rsidRPr="00822984" w:rsidTr="00BC65B9">
        <w:trPr>
          <w:trHeight w:val="968"/>
        </w:trPr>
        <w:tc>
          <w:tcPr>
            <w:tcW w:w="710" w:type="dxa"/>
            <w:vMerge w:val="restart"/>
          </w:tcPr>
          <w:p w:rsidR="00810950" w:rsidRPr="00822984" w:rsidRDefault="0081095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</w:t>
            </w:r>
            <w:r w:rsidR="00E02474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810950" w:rsidRPr="00822984" w:rsidRDefault="00810950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Родина </w:t>
            </w:r>
            <w:r w:rsidR="00E02474">
              <w:rPr>
                <w:sz w:val="18"/>
                <w:szCs w:val="18"/>
              </w:rPr>
              <w:t>В.П.</w:t>
            </w:r>
          </w:p>
        </w:tc>
        <w:tc>
          <w:tcPr>
            <w:tcW w:w="1559" w:type="dxa"/>
            <w:vMerge w:val="restart"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МКВОУ-открытая (сменная) </w:t>
            </w:r>
            <w:r w:rsidRPr="00822984">
              <w:rPr>
                <w:sz w:val="18"/>
                <w:szCs w:val="18"/>
              </w:rPr>
              <w:lastRenderedPageBreak/>
              <w:t>общеобразовательная школа № 2</w:t>
            </w:r>
          </w:p>
        </w:tc>
        <w:tc>
          <w:tcPr>
            <w:tcW w:w="1276" w:type="dxa"/>
          </w:tcPr>
          <w:p w:rsidR="00810950" w:rsidRPr="00822984" w:rsidRDefault="0081095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843" w:type="dxa"/>
          </w:tcPr>
          <w:p w:rsidR="00810950" w:rsidRPr="00822984" w:rsidRDefault="00810950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877 829,45</w:t>
            </w:r>
          </w:p>
        </w:tc>
      </w:tr>
      <w:tr w:rsidR="00810950" w:rsidRPr="00822984" w:rsidTr="00BC65B9">
        <w:trPr>
          <w:trHeight w:val="967"/>
        </w:trPr>
        <w:tc>
          <w:tcPr>
            <w:tcW w:w="710" w:type="dxa"/>
            <w:vMerge/>
          </w:tcPr>
          <w:p w:rsidR="00810950" w:rsidRPr="00822984" w:rsidRDefault="0081095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0950" w:rsidRPr="00822984" w:rsidRDefault="0081095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10950" w:rsidRPr="00822984" w:rsidRDefault="00810950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58,5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10950" w:rsidRPr="00822984" w:rsidTr="00BC65B9">
        <w:trPr>
          <w:trHeight w:val="192"/>
        </w:trPr>
        <w:tc>
          <w:tcPr>
            <w:tcW w:w="710" w:type="dxa"/>
            <w:vMerge w:val="restart"/>
          </w:tcPr>
          <w:p w:rsidR="00810950" w:rsidRPr="00822984" w:rsidRDefault="0081095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8</w:t>
            </w:r>
            <w:r w:rsidR="00E0247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810950" w:rsidRPr="00822984" w:rsidRDefault="00810950" w:rsidP="00E0247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Диковская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E02474">
              <w:rPr>
                <w:sz w:val="18"/>
                <w:szCs w:val="18"/>
              </w:rPr>
              <w:t>С.В.</w:t>
            </w:r>
          </w:p>
        </w:tc>
        <w:tc>
          <w:tcPr>
            <w:tcW w:w="1559" w:type="dxa"/>
            <w:vMerge w:val="restart"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47</w:t>
            </w:r>
          </w:p>
        </w:tc>
        <w:tc>
          <w:tcPr>
            <w:tcW w:w="1276" w:type="dxa"/>
          </w:tcPr>
          <w:p w:rsidR="00810950" w:rsidRPr="00822984" w:rsidRDefault="00810950" w:rsidP="00810950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810950" w:rsidRPr="00822984" w:rsidRDefault="00810950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831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Ford Fusion</w:t>
            </w:r>
          </w:p>
        </w:tc>
        <w:tc>
          <w:tcPr>
            <w:tcW w:w="1418" w:type="dxa"/>
            <w:vMerge w:val="restart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646 358</w:t>
            </w:r>
          </w:p>
        </w:tc>
      </w:tr>
      <w:tr w:rsidR="00810950" w:rsidRPr="00822984" w:rsidTr="00BC65B9">
        <w:trPr>
          <w:trHeight w:val="192"/>
        </w:trPr>
        <w:tc>
          <w:tcPr>
            <w:tcW w:w="710" w:type="dxa"/>
            <w:vMerge/>
          </w:tcPr>
          <w:p w:rsidR="00810950" w:rsidRPr="00822984" w:rsidRDefault="0081095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0950" w:rsidRPr="00822984" w:rsidRDefault="0081095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810950" w:rsidRPr="00822984" w:rsidRDefault="00810950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1104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10950" w:rsidRPr="00822984" w:rsidTr="00BC65B9">
        <w:trPr>
          <w:trHeight w:val="192"/>
        </w:trPr>
        <w:tc>
          <w:tcPr>
            <w:tcW w:w="710" w:type="dxa"/>
            <w:vMerge/>
          </w:tcPr>
          <w:p w:rsidR="00810950" w:rsidRPr="00822984" w:rsidRDefault="0081095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0950" w:rsidRPr="00822984" w:rsidRDefault="0081095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Жилой дом</w:t>
            </w:r>
          </w:p>
        </w:tc>
        <w:tc>
          <w:tcPr>
            <w:tcW w:w="1843" w:type="dxa"/>
          </w:tcPr>
          <w:p w:rsidR="00810950" w:rsidRPr="00822984" w:rsidRDefault="00810950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10950" w:rsidRPr="00822984" w:rsidTr="00BC65B9">
        <w:trPr>
          <w:trHeight w:val="192"/>
        </w:trPr>
        <w:tc>
          <w:tcPr>
            <w:tcW w:w="710" w:type="dxa"/>
            <w:vMerge/>
          </w:tcPr>
          <w:p w:rsidR="00810950" w:rsidRPr="00822984" w:rsidRDefault="0081095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0950" w:rsidRPr="00822984" w:rsidRDefault="0081095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Жилой дом</w:t>
            </w:r>
          </w:p>
        </w:tc>
        <w:tc>
          <w:tcPr>
            <w:tcW w:w="1843" w:type="dxa"/>
          </w:tcPr>
          <w:p w:rsidR="00810950" w:rsidRPr="00822984" w:rsidRDefault="00810950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45,7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10950" w:rsidRPr="00822984" w:rsidTr="00BC65B9">
        <w:trPr>
          <w:trHeight w:val="192"/>
        </w:trPr>
        <w:tc>
          <w:tcPr>
            <w:tcW w:w="710" w:type="dxa"/>
            <w:vMerge/>
          </w:tcPr>
          <w:p w:rsidR="00810950" w:rsidRPr="00822984" w:rsidRDefault="0081095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0950" w:rsidRPr="00822984" w:rsidRDefault="0081095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10950" w:rsidRPr="00822984" w:rsidRDefault="00810950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49,8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10950" w:rsidRPr="00822984" w:rsidTr="00BC65B9">
        <w:trPr>
          <w:trHeight w:val="192"/>
        </w:trPr>
        <w:tc>
          <w:tcPr>
            <w:tcW w:w="710" w:type="dxa"/>
          </w:tcPr>
          <w:p w:rsidR="00810950" w:rsidRPr="00822984" w:rsidRDefault="0081095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0950" w:rsidRPr="00822984" w:rsidRDefault="0081095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комната</w:t>
            </w:r>
          </w:p>
        </w:tc>
        <w:tc>
          <w:tcPr>
            <w:tcW w:w="1843" w:type="dxa"/>
          </w:tcPr>
          <w:p w:rsidR="00810950" w:rsidRPr="00822984" w:rsidRDefault="00810950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20,4</w:t>
            </w:r>
          </w:p>
        </w:tc>
        <w:tc>
          <w:tcPr>
            <w:tcW w:w="992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49,8</w:t>
            </w:r>
          </w:p>
        </w:tc>
        <w:tc>
          <w:tcPr>
            <w:tcW w:w="1134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1E4BB7" w:rsidRPr="00822984" w:rsidTr="00BC65B9">
        <w:trPr>
          <w:trHeight w:val="192"/>
        </w:trPr>
        <w:tc>
          <w:tcPr>
            <w:tcW w:w="710" w:type="dxa"/>
          </w:tcPr>
          <w:p w:rsidR="001E4BB7" w:rsidRPr="00822984" w:rsidRDefault="001E4BB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</w:t>
            </w:r>
            <w:r w:rsidR="00E02474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1E4BB7" w:rsidRPr="00822984" w:rsidRDefault="001E4BB7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Мельникова </w:t>
            </w:r>
            <w:r w:rsidR="00E02474">
              <w:rPr>
                <w:sz w:val="18"/>
                <w:szCs w:val="18"/>
              </w:rPr>
              <w:t>И.Г.</w:t>
            </w:r>
          </w:p>
        </w:tc>
        <w:tc>
          <w:tcPr>
            <w:tcW w:w="1559" w:type="dxa"/>
          </w:tcPr>
          <w:p w:rsidR="001E4BB7" w:rsidRPr="00822984" w:rsidRDefault="001E4BB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170</w:t>
            </w:r>
          </w:p>
        </w:tc>
        <w:tc>
          <w:tcPr>
            <w:tcW w:w="1276" w:type="dxa"/>
          </w:tcPr>
          <w:p w:rsidR="001E4BB7" w:rsidRPr="00822984" w:rsidRDefault="001E4BB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1E4BB7" w:rsidRPr="00822984" w:rsidRDefault="001E4BB7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48,1</w:t>
            </w:r>
          </w:p>
        </w:tc>
        <w:tc>
          <w:tcPr>
            <w:tcW w:w="1134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349 399,07</w:t>
            </w:r>
          </w:p>
        </w:tc>
      </w:tr>
      <w:tr w:rsidR="00810950" w:rsidRPr="00822984" w:rsidTr="00BC65B9">
        <w:trPr>
          <w:trHeight w:val="192"/>
        </w:trPr>
        <w:tc>
          <w:tcPr>
            <w:tcW w:w="710" w:type="dxa"/>
          </w:tcPr>
          <w:p w:rsidR="00810950" w:rsidRPr="00822984" w:rsidRDefault="0081095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10950" w:rsidRPr="00822984" w:rsidRDefault="001E4BB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10950" w:rsidRPr="00822984" w:rsidRDefault="0081095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10950" w:rsidRPr="00822984" w:rsidRDefault="001E4BB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10950" w:rsidRPr="00822984" w:rsidRDefault="001E4BB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10950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48,1</w:t>
            </w:r>
          </w:p>
        </w:tc>
        <w:tc>
          <w:tcPr>
            <w:tcW w:w="992" w:type="dxa"/>
          </w:tcPr>
          <w:p w:rsidR="00810950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10950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10950" w:rsidRPr="00822984" w:rsidRDefault="0081095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10950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GREAT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WALL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CC</w:t>
            </w:r>
            <w:r w:rsidRPr="00822984">
              <w:rPr>
                <w:sz w:val="18"/>
                <w:szCs w:val="18"/>
              </w:rPr>
              <w:t xml:space="preserve"> 6461 </w:t>
            </w:r>
            <w:r w:rsidRPr="00822984">
              <w:rPr>
                <w:sz w:val="18"/>
                <w:szCs w:val="18"/>
                <w:lang w:val="en-US"/>
              </w:rPr>
              <w:t>KM</w:t>
            </w:r>
            <w:r w:rsidRPr="00822984">
              <w:rPr>
                <w:sz w:val="18"/>
                <w:szCs w:val="18"/>
              </w:rPr>
              <w:t xml:space="preserve"> 29</w:t>
            </w:r>
          </w:p>
        </w:tc>
        <w:tc>
          <w:tcPr>
            <w:tcW w:w="1418" w:type="dxa"/>
          </w:tcPr>
          <w:p w:rsidR="00810950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583 126,99</w:t>
            </w:r>
          </w:p>
        </w:tc>
      </w:tr>
      <w:tr w:rsidR="001E4BB7" w:rsidRPr="00822984" w:rsidTr="00BC65B9">
        <w:trPr>
          <w:trHeight w:val="192"/>
        </w:trPr>
        <w:tc>
          <w:tcPr>
            <w:tcW w:w="710" w:type="dxa"/>
          </w:tcPr>
          <w:p w:rsidR="001E4BB7" w:rsidRPr="00822984" w:rsidRDefault="001E4BB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</w:t>
            </w:r>
            <w:r w:rsidR="00E0247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1E4BB7" w:rsidRPr="00822984" w:rsidRDefault="001E4BB7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Кислова </w:t>
            </w:r>
            <w:r w:rsidR="00E02474">
              <w:rPr>
                <w:sz w:val="18"/>
                <w:szCs w:val="18"/>
              </w:rPr>
              <w:t>Т.В.</w:t>
            </w:r>
          </w:p>
        </w:tc>
        <w:tc>
          <w:tcPr>
            <w:tcW w:w="1559" w:type="dxa"/>
          </w:tcPr>
          <w:p w:rsidR="001E4BB7" w:rsidRPr="00822984" w:rsidRDefault="001E4BB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97</w:t>
            </w:r>
          </w:p>
        </w:tc>
        <w:tc>
          <w:tcPr>
            <w:tcW w:w="1276" w:type="dxa"/>
          </w:tcPr>
          <w:p w:rsidR="001E4BB7" w:rsidRPr="00822984" w:rsidRDefault="001E4BB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E4BB7" w:rsidRPr="00822984" w:rsidRDefault="001E4BB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992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28,8</w:t>
            </w:r>
          </w:p>
        </w:tc>
        <w:tc>
          <w:tcPr>
            <w:tcW w:w="992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543 223,54</w:t>
            </w:r>
          </w:p>
        </w:tc>
      </w:tr>
      <w:tr w:rsidR="001E4BB7" w:rsidRPr="00822984" w:rsidTr="00BC65B9">
        <w:trPr>
          <w:trHeight w:val="555"/>
        </w:trPr>
        <w:tc>
          <w:tcPr>
            <w:tcW w:w="710" w:type="dxa"/>
            <w:vMerge w:val="restart"/>
          </w:tcPr>
          <w:p w:rsidR="001E4BB7" w:rsidRPr="00822984" w:rsidRDefault="001E4BB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</w:t>
            </w:r>
            <w:r w:rsidR="00E0247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Merge w:val="restart"/>
          </w:tcPr>
          <w:p w:rsidR="001E4BB7" w:rsidRPr="00822984" w:rsidRDefault="001E4BB7" w:rsidP="00E0247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Воронцов </w:t>
            </w:r>
            <w:r w:rsidR="00E02474">
              <w:rPr>
                <w:sz w:val="18"/>
                <w:szCs w:val="18"/>
              </w:rPr>
              <w:t>В.В.</w:t>
            </w:r>
          </w:p>
        </w:tc>
        <w:tc>
          <w:tcPr>
            <w:tcW w:w="1559" w:type="dxa"/>
            <w:vMerge w:val="restart"/>
          </w:tcPr>
          <w:p w:rsidR="001E4BB7" w:rsidRPr="00822984" w:rsidRDefault="001E4BB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№ 18</w:t>
            </w:r>
          </w:p>
        </w:tc>
        <w:tc>
          <w:tcPr>
            <w:tcW w:w="1276" w:type="dxa"/>
          </w:tcPr>
          <w:p w:rsidR="001E4BB7" w:rsidRPr="00822984" w:rsidRDefault="001E4BB7" w:rsidP="001E4BB7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1E4BB7" w:rsidRPr="00822984" w:rsidRDefault="001E4BB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603</w:t>
            </w:r>
          </w:p>
        </w:tc>
        <w:tc>
          <w:tcPr>
            <w:tcW w:w="992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711 933,00</w:t>
            </w:r>
          </w:p>
        </w:tc>
      </w:tr>
      <w:tr w:rsidR="001E4BB7" w:rsidRPr="00822984" w:rsidTr="00BC65B9">
        <w:trPr>
          <w:trHeight w:val="555"/>
        </w:trPr>
        <w:tc>
          <w:tcPr>
            <w:tcW w:w="710" w:type="dxa"/>
            <w:vMerge/>
          </w:tcPr>
          <w:p w:rsidR="001E4BB7" w:rsidRPr="00822984" w:rsidRDefault="001E4BB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E4BB7" w:rsidRPr="00822984" w:rsidRDefault="001E4BB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E4BB7" w:rsidRPr="00822984" w:rsidRDefault="001E4BB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E4BB7" w:rsidRPr="00822984" w:rsidRDefault="001E4BB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E4BB7" w:rsidRPr="00822984" w:rsidRDefault="001E4BB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43,9</w:t>
            </w:r>
          </w:p>
        </w:tc>
        <w:tc>
          <w:tcPr>
            <w:tcW w:w="992" w:type="dxa"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E4BB7" w:rsidRPr="00822984" w:rsidRDefault="001E4BB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B7D02" w:rsidRPr="00822984" w:rsidTr="00BC65B9">
        <w:trPr>
          <w:trHeight w:val="275"/>
        </w:trPr>
        <w:tc>
          <w:tcPr>
            <w:tcW w:w="710" w:type="dxa"/>
            <w:vMerge w:val="restart"/>
          </w:tcPr>
          <w:p w:rsidR="009B7D02" w:rsidRPr="00822984" w:rsidRDefault="009B7D0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</w:t>
            </w:r>
            <w:r w:rsidR="00E02474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9B7D02" w:rsidRPr="00822984" w:rsidRDefault="009B7D02" w:rsidP="00E0247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Бочарова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E02474">
              <w:rPr>
                <w:sz w:val="18"/>
                <w:szCs w:val="18"/>
              </w:rPr>
              <w:t>Е.А.</w:t>
            </w:r>
          </w:p>
        </w:tc>
        <w:tc>
          <w:tcPr>
            <w:tcW w:w="1559" w:type="dxa"/>
            <w:vMerge w:val="restart"/>
          </w:tcPr>
          <w:p w:rsidR="009B7D02" w:rsidRPr="00822984" w:rsidRDefault="009B7D0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158</w:t>
            </w:r>
          </w:p>
        </w:tc>
        <w:tc>
          <w:tcPr>
            <w:tcW w:w="1276" w:type="dxa"/>
            <w:vMerge w:val="restart"/>
          </w:tcPr>
          <w:p w:rsidR="009B7D02" w:rsidRPr="00822984" w:rsidRDefault="009B7D0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9B7D02" w:rsidRPr="00822984" w:rsidRDefault="009B7D02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39,5</w:t>
            </w:r>
          </w:p>
        </w:tc>
        <w:tc>
          <w:tcPr>
            <w:tcW w:w="1134" w:type="dxa"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230 508,38</w:t>
            </w:r>
          </w:p>
        </w:tc>
      </w:tr>
      <w:tr w:rsidR="009B7D02" w:rsidRPr="00822984" w:rsidTr="00BC65B9">
        <w:trPr>
          <w:trHeight w:val="275"/>
        </w:trPr>
        <w:tc>
          <w:tcPr>
            <w:tcW w:w="710" w:type="dxa"/>
            <w:vMerge/>
          </w:tcPr>
          <w:p w:rsidR="009B7D02" w:rsidRPr="00822984" w:rsidRDefault="009B7D0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B7D02" w:rsidRPr="00822984" w:rsidRDefault="009B7D0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B7D02" w:rsidRPr="00822984" w:rsidRDefault="009B7D0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B7D02" w:rsidRPr="00822984" w:rsidRDefault="009B7D02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B7D02" w:rsidRPr="00822984" w:rsidRDefault="009B7D02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B7D02" w:rsidRPr="00822984" w:rsidRDefault="00E02474" w:rsidP="000340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9B7D02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9B7D02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57,8</w:t>
            </w:r>
          </w:p>
        </w:tc>
        <w:tc>
          <w:tcPr>
            <w:tcW w:w="1134" w:type="dxa"/>
          </w:tcPr>
          <w:p w:rsidR="009B7D02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B7D02" w:rsidRPr="00822984" w:rsidTr="00BC65B9">
        <w:trPr>
          <w:trHeight w:val="275"/>
        </w:trPr>
        <w:tc>
          <w:tcPr>
            <w:tcW w:w="710" w:type="dxa"/>
            <w:vMerge/>
          </w:tcPr>
          <w:p w:rsidR="009B7D02" w:rsidRPr="00822984" w:rsidRDefault="009B7D0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B7D02" w:rsidRPr="00822984" w:rsidRDefault="009B7D0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B7D02" w:rsidRPr="00822984" w:rsidRDefault="009B7D0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B7D02" w:rsidRPr="00822984" w:rsidRDefault="009B7D02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B7D02" w:rsidRPr="00822984" w:rsidRDefault="009B7D02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B7D02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</w:tcPr>
          <w:p w:rsidR="009B7D02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435</w:t>
            </w:r>
          </w:p>
        </w:tc>
        <w:tc>
          <w:tcPr>
            <w:tcW w:w="1134" w:type="dxa"/>
          </w:tcPr>
          <w:p w:rsidR="009B7D02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B7D02" w:rsidRPr="00822984" w:rsidRDefault="009B7D02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C3BE8" w:rsidRPr="00822984" w:rsidTr="00BC65B9">
        <w:trPr>
          <w:trHeight w:val="275"/>
        </w:trPr>
        <w:tc>
          <w:tcPr>
            <w:tcW w:w="710" w:type="dxa"/>
            <w:vMerge w:val="restart"/>
          </w:tcPr>
          <w:p w:rsidR="00DC3BE8" w:rsidRPr="00822984" w:rsidRDefault="00DC3BE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DC3BE8" w:rsidRPr="00822984" w:rsidRDefault="00DC3BE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DC3BE8" w:rsidRPr="00822984" w:rsidRDefault="00DC3BE8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39,5</w:t>
            </w:r>
          </w:p>
        </w:tc>
        <w:tc>
          <w:tcPr>
            <w:tcW w:w="1134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Audi A4</w:t>
            </w:r>
          </w:p>
        </w:tc>
        <w:tc>
          <w:tcPr>
            <w:tcW w:w="1418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491 173,69</w:t>
            </w:r>
          </w:p>
        </w:tc>
      </w:tr>
      <w:tr w:rsidR="00DC3BE8" w:rsidRPr="00822984" w:rsidTr="00BC65B9">
        <w:trPr>
          <w:trHeight w:val="275"/>
        </w:trPr>
        <w:tc>
          <w:tcPr>
            <w:tcW w:w="710" w:type="dxa"/>
            <w:vMerge/>
          </w:tcPr>
          <w:p w:rsidR="00DC3BE8" w:rsidRPr="00822984" w:rsidRDefault="00DC3BE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3BE8" w:rsidRPr="00822984" w:rsidRDefault="00DC3BE8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C3BE8" w:rsidRPr="00822984" w:rsidRDefault="00DC3BE8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3BE8" w:rsidRPr="00822984" w:rsidRDefault="00E02474" w:rsidP="000340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DC3BE8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57,8</w:t>
            </w:r>
          </w:p>
        </w:tc>
        <w:tc>
          <w:tcPr>
            <w:tcW w:w="1134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C3BE8" w:rsidRPr="00822984" w:rsidTr="00BC65B9">
        <w:trPr>
          <w:trHeight w:val="275"/>
        </w:trPr>
        <w:tc>
          <w:tcPr>
            <w:tcW w:w="710" w:type="dxa"/>
            <w:vMerge/>
          </w:tcPr>
          <w:p w:rsidR="00DC3BE8" w:rsidRPr="00822984" w:rsidRDefault="00DC3BE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3BE8" w:rsidRPr="00822984" w:rsidRDefault="00DC3BE8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C3BE8" w:rsidRPr="00822984" w:rsidRDefault="00DC3BE8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435</w:t>
            </w:r>
          </w:p>
        </w:tc>
        <w:tc>
          <w:tcPr>
            <w:tcW w:w="1134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C3BE8" w:rsidRPr="00822984" w:rsidTr="00BC65B9">
        <w:trPr>
          <w:trHeight w:val="275"/>
        </w:trPr>
        <w:tc>
          <w:tcPr>
            <w:tcW w:w="710" w:type="dxa"/>
            <w:vMerge w:val="restart"/>
          </w:tcPr>
          <w:p w:rsidR="00DC3BE8" w:rsidRPr="00822984" w:rsidRDefault="00DC3BE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DC3BE8" w:rsidRPr="00822984" w:rsidRDefault="00DC3BE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DC3BE8" w:rsidRPr="00822984" w:rsidRDefault="00DC3BE8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39,5</w:t>
            </w:r>
          </w:p>
        </w:tc>
        <w:tc>
          <w:tcPr>
            <w:tcW w:w="1134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DC3BE8" w:rsidRPr="00822984" w:rsidTr="00BC65B9">
        <w:trPr>
          <w:trHeight w:val="275"/>
        </w:trPr>
        <w:tc>
          <w:tcPr>
            <w:tcW w:w="710" w:type="dxa"/>
            <w:vMerge/>
          </w:tcPr>
          <w:p w:rsidR="00DC3BE8" w:rsidRPr="00822984" w:rsidRDefault="00DC3BE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3BE8" w:rsidRPr="00822984" w:rsidRDefault="00DC3BE8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C3BE8" w:rsidRPr="00822984" w:rsidRDefault="00DC3BE8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3BE8" w:rsidRPr="00822984" w:rsidRDefault="00E02474" w:rsidP="000340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DC3BE8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57,8</w:t>
            </w:r>
          </w:p>
        </w:tc>
        <w:tc>
          <w:tcPr>
            <w:tcW w:w="1134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C3BE8" w:rsidRPr="00822984" w:rsidTr="00BC65B9">
        <w:trPr>
          <w:trHeight w:val="275"/>
        </w:trPr>
        <w:tc>
          <w:tcPr>
            <w:tcW w:w="710" w:type="dxa"/>
            <w:vMerge/>
          </w:tcPr>
          <w:p w:rsidR="00DC3BE8" w:rsidRPr="00822984" w:rsidRDefault="00DC3BE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3BE8" w:rsidRPr="00822984" w:rsidRDefault="00DC3BE8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C3BE8" w:rsidRPr="00822984" w:rsidRDefault="00DC3BE8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435</w:t>
            </w:r>
          </w:p>
        </w:tc>
        <w:tc>
          <w:tcPr>
            <w:tcW w:w="1134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C3BE8" w:rsidRPr="00822984" w:rsidTr="00BC65B9">
        <w:trPr>
          <w:trHeight w:val="413"/>
        </w:trPr>
        <w:tc>
          <w:tcPr>
            <w:tcW w:w="710" w:type="dxa"/>
            <w:vMerge w:val="restart"/>
          </w:tcPr>
          <w:p w:rsidR="00DC3BE8" w:rsidRPr="00822984" w:rsidRDefault="00DC3BE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</w:t>
            </w:r>
            <w:r w:rsidR="00E0247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DC3BE8" w:rsidRPr="00822984" w:rsidRDefault="00DC3BE8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Юрова </w:t>
            </w:r>
            <w:r w:rsidR="006135CC">
              <w:rPr>
                <w:sz w:val="18"/>
                <w:szCs w:val="18"/>
              </w:rPr>
              <w:t>Г.Б.</w:t>
            </w:r>
          </w:p>
        </w:tc>
        <w:tc>
          <w:tcPr>
            <w:tcW w:w="1559" w:type="dxa"/>
            <w:vMerge w:val="restart"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50</w:t>
            </w:r>
          </w:p>
        </w:tc>
        <w:tc>
          <w:tcPr>
            <w:tcW w:w="1276" w:type="dxa"/>
          </w:tcPr>
          <w:p w:rsidR="00DC3BE8" w:rsidRPr="00822984" w:rsidRDefault="00DC3BE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C3BE8" w:rsidRPr="00822984" w:rsidRDefault="00DC3BE8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76,9</w:t>
            </w:r>
          </w:p>
        </w:tc>
        <w:tc>
          <w:tcPr>
            <w:tcW w:w="992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21,7</w:t>
            </w:r>
          </w:p>
        </w:tc>
        <w:tc>
          <w:tcPr>
            <w:tcW w:w="1134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680 246,81</w:t>
            </w:r>
          </w:p>
        </w:tc>
      </w:tr>
      <w:tr w:rsidR="00DC3BE8" w:rsidRPr="00822984" w:rsidTr="00BC65B9">
        <w:trPr>
          <w:trHeight w:val="412"/>
        </w:trPr>
        <w:tc>
          <w:tcPr>
            <w:tcW w:w="710" w:type="dxa"/>
            <w:vMerge/>
          </w:tcPr>
          <w:p w:rsidR="00DC3BE8" w:rsidRPr="00822984" w:rsidRDefault="00DC3BE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C3BE8" w:rsidRPr="00822984" w:rsidRDefault="00DC3BE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C3BE8" w:rsidRPr="00822984" w:rsidRDefault="00DC3BE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DC3BE8" w:rsidRPr="00822984" w:rsidRDefault="00DC3BE8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18,6</w:t>
            </w:r>
          </w:p>
        </w:tc>
        <w:tc>
          <w:tcPr>
            <w:tcW w:w="992" w:type="dxa"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C3BE8" w:rsidRPr="00822984" w:rsidRDefault="00DC3BE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A7C70" w:rsidRPr="00822984" w:rsidTr="00BC65B9">
        <w:trPr>
          <w:trHeight w:val="412"/>
        </w:trPr>
        <w:tc>
          <w:tcPr>
            <w:tcW w:w="710" w:type="dxa"/>
          </w:tcPr>
          <w:p w:rsidR="009A7C70" w:rsidRPr="00822984" w:rsidRDefault="009A7C7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8</w:t>
            </w:r>
            <w:r w:rsidR="006135CC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9A7C70" w:rsidRPr="00822984" w:rsidRDefault="009A7C70" w:rsidP="006135CC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Грдилян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6135CC">
              <w:rPr>
                <w:sz w:val="18"/>
                <w:szCs w:val="18"/>
              </w:rPr>
              <w:t>Г.В.</w:t>
            </w:r>
          </w:p>
        </w:tc>
        <w:tc>
          <w:tcPr>
            <w:tcW w:w="1559" w:type="dxa"/>
          </w:tcPr>
          <w:p w:rsidR="009A7C70" w:rsidRPr="00822984" w:rsidRDefault="009A7C70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32</w:t>
            </w:r>
          </w:p>
        </w:tc>
        <w:tc>
          <w:tcPr>
            <w:tcW w:w="1276" w:type="dxa"/>
          </w:tcPr>
          <w:p w:rsidR="009A7C70" w:rsidRPr="00822984" w:rsidRDefault="009A7C7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A7C70" w:rsidRPr="00822984" w:rsidRDefault="009A7C70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30,6</w:t>
            </w:r>
          </w:p>
        </w:tc>
        <w:tc>
          <w:tcPr>
            <w:tcW w:w="992" w:type="dxa"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51,8</w:t>
            </w:r>
          </w:p>
        </w:tc>
        <w:tc>
          <w:tcPr>
            <w:tcW w:w="1134" w:type="dxa"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681 896,13</w:t>
            </w:r>
          </w:p>
        </w:tc>
      </w:tr>
      <w:tr w:rsidR="009A7C70" w:rsidRPr="00822984" w:rsidTr="00BC65B9">
        <w:trPr>
          <w:trHeight w:val="460"/>
        </w:trPr>
        <w:tc>
          <w:tcPr>
            <w:tcW w:w="710" w:type="dxa"/>
            <w:vMerge w:val="restart"/>
          </w:tcPr>
          <w:p w:rsidR="009A7C70" w:rsidRPr="00822984" w:rsidRDefault="006135C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416" w:type="dxa"/>
            <w:vMerge w:val="restart"/>
          </w:tcPr>
          <w:p w:rsidR="009A7C70" w:rsidRPr="00822984" w:rsidRDefault="009A7C70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Павлова </w:t>
            </w:r>
            <w:r w:rsidR="006135CC">
              <w:rPr>
                <w:sz w:val="18"/>
                <w:szCs w:val="18"/>
              </w:rPr>
              <w:t>Е.В.</w:t>
            </w:r>
          </w:p>
        </w:tc>
        <w:tc>
          <w:tcPr>
            <w:tcW w:w="1559" w:type="dxa"/>
            <w:vMerge w:val="restart"/>
          </w:tcPr>
          <w:p w:rsidR="009A7C70" w:rsidRPr="00822984" w:rsidRDefault="009A7C70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МОУДОД ДШИ </w:t>
            </w:r>
            <w:proofErr w:type="spellStart"/>
            <w:r w:rsidRPr="00822984">
              <w:rPr>
                <w:sz w:val="18"/>
                <w:szCs w:val="18"/>
              </w:rPr>
              <w:t>им.Г.Г.Галынина</w:t>
            </w:r>
            <w:proofErr w:type="spellEnd"/>
          </w:p>
        </w:tc>
        <w:tc>
          <w:tcPr>
            <w:tcW w:w="1276" w:type="dxa"/>
          </w:tcPr>
          <w:p w:rsidR="009A7C70" w:rsidRPr="00822984" w:rsidRDefault="00D40D3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A7C70" w:rsidRPr="00822984" w:rsidRDefault="00D40D3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A7C70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61,5</w:t>
            </w:r>
          </w:p>
        </w:tc>
        <w:tc>
          <w:tcPr>
            <w:tcW w:w="992" w:type="dxa"/>
          </w:tcPr>
          <w:p w:rsidR="009A7C70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A7C70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A7C70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815 778,20</w:t>
            </w:r>
          </w:p>
        </w:tc>
      </w:tr>
      <w:tr w:rsidR="009A7C70" w:rsidRPr="00822984" w:rsidTr="00BC65B9">
        <w:trPr>
          <w:trHeight w:val="460"/>
        </w:trPr>
        <w:tc>
          <w:tcPr>
            <w:tcW w:w="710" w:type="dxa"/>
            <w:vMerge/>
          </w:tcPr>
          <w:p w:rsidR="009A7C70" w:rsidRPr="00822984" w:rsidRDefault="009A7C7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A7C70" w:rsidRPr="00822984" w:rsidRDefault="009A7C7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7C70" w:rsidRPr="00822984" w:rsidRDefault="009A7C7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7C70" w:rsidRPr="00822984" w:rsidRDefault="00D40D3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A7C70" w:rsidRPr="00822984" w:rsidRDefault="00D40D3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A7C70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30,8</w:t>
            </w:r>
          </w:p>
        </w:tc>
        <w:tc>
          <w:tcPr>
            <w:tcW w:w="992" w:type="dxa"/>
          </w:tcPr>
          <w:p w:rsidR="009A7C70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A7C70" w:rsidRPr="00822984" w:rsidTr="00BC65B9">
        <w:trPr>
          <w:trHeight w:val="460"/>
        </w:trPr>
        <w:tc>
          <w:tcPr>
            <w:tcW w:w="710" w:type="dxa"/>
            <w:vMerge/>
          </w:tcPr>
          <w:p w:rsidR="009A7C70" w:rsidRPr="00822984" w:rsidRDefault="009A7C7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A7C70" w:rsidRPr="00822984" w:rsidRDefault="009A7C7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7C70" w:rsidRPr="00822984" w:rsidRDefault="009A7C7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7C70" w:rsidRPr="00822984" w:rsidRDefault="00D40D3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A7C70" w:rsidRPr="00822984" w:rsidRDefault="00D40D3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9A7C70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55,9</w:t>
            </w:r>
          </w:p>
        </w:tc>
        <w:tc>
          <w:tcPr>
            <w:tcW w:w="992" w:type="dxa"/>
          </w:tcPr>
          <w:p w:rsidR="009A7C70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A7C70" w:rsidRPr="00822984" w:rsidRDefault="009A7C70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40D34" w:rsidRPr="00822984" w:rsidTr="00BC65B9">
        <w:trPr>
          <w:trHeight w:val="413"/>
        </w:trPr>
        <w:tc>
          <w:tcPr>
            <w:tcW w:w="710" w:type="dxa"/>
            <w:vMerge w:val="restart"/>
          </w:tcPr>
          <w:p w:rsidR="00D40D34" w:rsidRPr="00822984" w:rsidRDefault="00D40D3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</w:t>
            </w:r>
            <w:r w:rsidR="006135CC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D40D34" w:rsidRPr="00822984" w:rsidRDefault="00D40D34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Андреева </w:t>
            </w:r>
            <w:r w:rsidR="006135CC">
              <w:rPr>
                <w:sz w:val="18"/>
                <w:szCs w:val="18"/>
              </w:rPr>
              <w:t>Т.Ю.</w:t>
            </w:r>
          </w:p>
        </w:tc>
        <w:tc>
          <w:tcPr>
            <w:tcW w:w="1559" w:type="dxa"/>
            <w:vMerge w:val="restart"/>
          </w:tcPr>
          <w:p w:rsidR="00D40D34" w:rsidRPr="00822984" w:rsidRDefault="00D40D3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28</w:t>
            </w:r>
          </w:p>
        </w:tc>
        <w:tc>
          <w:tcPr>
            <w:tcW w:w="1276" w:type="dxa"/>
          </w:tcPr>
          <w:p w:rsidR="00D40D34" w:rsidRPr="00822984" w:rsidRDefault="00D40D3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40D34" w:rsidRPr="00822984" w:rsidRDefault="00D40D3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36,6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Hyundai Getz</w:t>
            </w:r>
          </w:p>
        </w:tc>
        <w:tc>
          <w:tcPr>
            <w:tcW w:w="1418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581 614,12</w:t>
            </w:r>
          </w:p>
        </w:tc>
      </w:tr>
      <w:tr w:rsidR="00D40D34" w:rsidRPr="00822984" w:rsidTr="00BC65B9">
        <w:trPr>
          <w:trHeight w:val="412"/>
        </w:trPr>
        <w:tc>
          <w:tcPr>
            <w:tcW w:w="710" w:type="dxa"/>
            <w:vMerge/>
          </w:tcPr>
          <w:p w:rsidR="00D40D34" w:rsidRPr="00822984" w:rsidRDefault="00D40D3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40D34" w:rsidRPr="00822984" w:rsidRDefault="00D40D3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D34" w:rsidRPr="00822984" w:rsidRDefault="00D40D3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40D34" w:rsidRPr="00822984" w:rsidRDefault="00D40D3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40D34" w:rsidRPr="00822984" w:rsidRDefault="00D40D3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2/3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50,5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40D34" w:rsidRPr="00822984" w:rsidTr="00BC65B9">
        <w:trPr>
          <w:trHeight w:val="413"/>
        </w:trPr>
        <w:tc>
          <w:tcPr>
            <w:tcW w:w="710" w:type="dxa"/>
            <w:vMerge w:val="restart"/>
          </w:tcPr>
          <w:p w:rsidR="00D40D34" w:rsidRPr="00822984" w:rsidRDefault="00D40D3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</w:t>
            </w:r>
            <w:r w:rsidR="006135CC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D40D34" w:rsidRPr="00822984" w:rsidRDefault="00D40D34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Новикова </w:t>
            </w:r>
            <w:r w:rsidR="006135CC">
              <w:rPr>
                <w:sz w:val="18"/>
                <w:szCs w:val="18"/>
              </w:rPr>
              <w:t>А.Л.</w:t>
            </w:r>
          </w:p>
        </w:tc>
        <w:tc>
          <w:tcPr>
            <w:tcW w:w="1559" w:type="dxa"/>
            <w:vMerge w:val="restart"/>
          </w:tcPr>
          <w:p w:rsidR="00D40D34" w:rsidRPr="00822984" w:rsidRDefault="00D40D3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СОШ № 8</w:t>
            </w:r>
          </w:p>
        </w:tc>
        <w:tc>
          <w:tcPr>
            <w:tcW w:w="1276" w:type="dxa"/>
          </w:tcPr>
          <w:p w:rsidR="00D40D34" w:rsidRPr="00822984" w:rsidRDefault="00D40D3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D40D34" w:rsidRPr="00822984" w:rsidRDefault="00D40D3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5520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672 627</w:t>
            </w:r>
          </w:p>
        </w:tc>
      </w:tr>
      <w:tr w:rsidR="00D40D34" w:rsidRPr="00822984" w:rsidTr="00BC65B9">
        <w:trPr>
          <w:trHeight w:val="412"/>
        </w:trPr>
        <w:tc>
          <w:tcPr>
            <w:tcW w:w="710" w:type="dxa"/>
            <w:vMerge/>
          </w:tcPr>
          <w:p w:rsidR="00D40D34" w:rsidRPr="00822984" w:rsidRDefault="00D40D3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40D34" w:rsidRPr="00822984" w:rsidRDefault="00D40D3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D34" w:rsidRPr="00822984" w:rsidRDefault="00D40D3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40D34" w:rsidRPr="00822984" w:rsidRDefault="00D40D3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40D34" w:rsidRPr="00822984" w:rsidRDefault="00D40D3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40D34" w:rsidRPr="00822984" w:rsidTr="00BC65B9">
        <w:trPr>
          <w:trHeight w:val="690"/>
        </w:trPr>
        <w:tc>
          <w:tcPr>
            <w:tcW w:w="710" w:type="dxa"/>
            <w:vMerge w:val="restart"/>
          </w:tcPr>
          <w:p w:rsidR="00D40D34" w:rsidRPr="00822984" w:rsidRDefault="00D40D3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</w:t>
            </w:r>
            <w:r w:rsidR="006135CC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D40D34" w:rsidRPr="00822984" w:rsidRDefault="00D40D34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Родина </w:t>
            </w:r>
            <w:r w:rsidR="006135CC">
              <w:rPr>
                <w:sz w:val="18"/>
                <w:szCs w:val="18"/>
              </w:rPr>
              <w:t>А.А.</w:t>
            </w:r>
          </w:p>
        </w:tc>
        <w:tc>
          <w:tcPr>
            <w:tcW w:w="1559" w:type="dxa"/>
            <w:vMerge w:val="restart"/>
          </w:tcPr>
          <w:p w:rsidR="00D40D34" w:rsidRPr="00822984" w:rsidRDefault="00D40D3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МКОУСОШ № 39 </w:t>
            </w:r>
            <w:proofErr w:type="spellStart"/>
            <w:r w:rsidRPr="00822984">
              <w:rPr>
                <w:sz w:val="18"/>
                <w:szCs w:val="18"/>
              </w:rPr>
              <w:t>им.А.А.Рогожина</w:t>
            </w:r>
            <w:proofErr w:type="spellEnd"/>
          </w:p>
        </w:tc>
        <w:tc>
          <w:tcPr>
            <w:tcW w:w="1276" w:type="dxa"/>
          </w:tcPr>
          <w:p w:rsidR="00D40D34" w:rsidRPr="00822984" w:rsidRDefault="00D40D3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40D34" w:rsidRPr="00822984" w:rsidRDefault="00D40D3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64,4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64,4</w:t>
            </w:r>
          </w:p>
        </w:tc>
        <w:tc>
          <w:tcPr>
            <w:tcW w:w="1134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 имеет</w:t>
            </w:r>
          </w:p>
        </w:tc>
        <w:tc>
          <w:tcPr>
            <w:tcW w:w="1418" w:type="dxa"/>
            <w:vMerge w:val="restart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855 538,25</w:t>
            </w:r>
          </w:p>
        </w:tc>
      </w:tr>
      <w:tr w:rsidR="00D40D34" w:rsidRPr="00822984" w:rsidTr="00BC65B9">
        <w:trPr>
          <w:trHeight w:val="690"/>
        </w:trPr>
        <w:tc>
          <w:tcPr>
            <w:tcW w:w="710" w:type="dxa"/>
            <w:vMerge/>
          </w:tcPr>
          <w:p w:rsidR="00D40D34" w:rsidRPr="00822984" w:rsidRDefault="00D40D3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40D34" w:rsidRPr="00822984" w:rsidRDefault="00D40D3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D34" w:rsidRPr="00822984" w:rsidRDefault="00D40D3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40D34" w:rsidRPr="00822984" w:rsidRDefault="00D40D3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40D34" w:rsidRPr="00822984" w:rsidRDefault="00D40D3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47,9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40D34" w:rsidRPr="00822984" w:rsidTr="00BC65B9">
        <w:trPr>
          <w:trHeight w:val="690"/>
        </w:trPr>
        <w:tc>
          <w:tcPr>
            <w:tcW w:w="710" w:type="dxa"/>
          </w:tcPr>
          <w:p w:rsidR="00D40D34" w:rsidRPr="00822984" w:rsidRDefault="00D40D3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40D34" w:rsidRPr="00822984" w:rsidRDefault="00D40D3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D40D34" w:rsidRPr="00822984" w:rsidRDefault="00D40D3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40D34" w:rsidRPr="00822984" w:rsidRDefault="00D40D3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40D34" w:rsidRPr="00822984" w:rsidRDefault="00D40D3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64,4</w:t>
            </w:r>
          </w:p>
        </w:tc>
        <w:tc>
          <w:tcPr>
            <w:tcW w:w="992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D40D34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D40D34" w:rsidRPr="00822984" w:rsidRDefault="00D40D3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477 806,17</w:t>
            </w:r>
          </w:p>
        </w:tc>
      </w:tr>
      <w:tr w:rsidR="008E0BA9" w:rsidRPr="00822984" w:rsidTr="00BC65B9">
        <w:trPr>
          <w:trHeight w:val="70"/>
        </w:trPr>
        <w:tc>
          <w:tcPr>
            <w:tcW w:w="710" w:type="dxa"/>
            <w:vMerge w:val="restart"/>
          </w:tcPr>
          <w:p w:rsidR="008E0BA9" w:rsidRPr="00822984" w:rsidRDefault="008E0BA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</w:t>
            </w:r>
            <w:r w:rsidR="006135CC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8E0BA9" w:rsidRPr="00822984" w:rsidRDefault="008E0BA9" w:rsidP="006135CC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Козинова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6135CC">
              <w:rPr>
                <w:sz w:val="18"/>
                <w:szCs w:val="18"/>
              </w:rPr>
              <w:t>Н.Я.</w:t>
            </w:r>
          </w:p>
        </w:tc>
        <w:tc>
          <w:tcPr>
            <w:tcW w:w="1559" w:type="dxa"/>
            <w:vMerge w:val="restart"/>
          </w:tcPr>
          <w:p w:rsidR="008E0BA9" w:rsidRPr="00822984" w:rsidRDefault="008E0BA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121</w:t>
            </w:r>
          </w:p>
        </w:tc>
        <w:tc>
          <w:tcPr>
            <w:tcW w:w="1276" w:type="dxa"/>
          </w:tcPr>
          <w:p w:rsidR="008E0BA9" w:rsidRPr="00822984" w:rsidRDefault="008E0BA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8E0BA9" w:rsidRPr="00822984" w:rsidRDefault="008E0BA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560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648 130,16</w:t>
            </w:r>
          </w:p>
        </w:tc>
      </w:tr>
      <w:tr w:rsidR="008E0BA9" w:rsidRPr="00822984" w:rsidTr="00BC65B9">
        <w:trPr>
          <w:trHeight w:val="275"/>
        </w:trPr>
        <w:tc>
          <w:tcPr>
            <w:tcW w:w="710" w:type="dxa"/>
            <w:vMerge/>
          </w:tcPr>
          <w:p w:rsidR="008E0BA9" w:rsidRPr="00822984" w:rsidRDefault="008E0BA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E0BA9" w:rsidRPr="00822984" w:rsidRDefault="008E0BA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E0BA9" w:rsidRPr="00822984" w:rsidRDefault="008E0BA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E0BA9" w:rsidRPr="00822984" w:rsidRDefault="008E0BA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8E0BA9" w:rsidRPr="00822984" w:rsidRDefault="008E0BA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E0BA9" w:rsidRPr="00822984" w:rsidTr="00BC65B9">
        <w:trPr>
          <w:trHeight w:val="275"/>
        </w:trPr>
        <w:tc>
          <w:tcPr>
            <w:tcW w:w="710" w:type="dxa"/>
            <w:vMerge/>
          </w:tcPr>
          <w:p w:rsidR="008E0BA9" w:rsidRPr="00822984" w:rsidRDefault="008E0BA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E0BA9" w:rsidRPr="00822984" w:rsidRDefault="008E0BA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E0BA9" w:rsidRPr="00822984" w:rsidRDefault="008E0BA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E0BA9" w:rsidRPr="00822984" w:rsidRDefault="008E0BA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E0BA9" w:rsidRPr="00822984" w:rsidRDefault="008E0BA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E0BA9" w:rsidRPr="00822984" w:rsidTr="00BC65B9">
        <w:trPr>
          <w:trHeight w:val="275"/>
        </w:trPr>
        <w:tc>
          <w:tcPr>
            <w:tcW w:w="710" w:type="dxa"/>
          </w:tcPr>
          <w:p w:rsidR="008E0BA9" w:rsidRPr="00822984" w:rsidRDefault="008E0BA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</w:t>
            </w:r>
            <w:r w:rsidR="006135CC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8E0BA9" w:rsidRPr="00822984" w:rsidRDefault="008E0BA9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Астахова </w:t>
            </w:r>
            <w:r w:rsidR="006135CC">
              <w:rPr>
                <w:sz w:val="18"/>
                <w:szCs w:val="18"/>
              </w:rPr>
              <w:t>Е.В.</w:t>
            </w:r>
          </w:p>
        </w:tc>
        <w:tc>
          <w:tcPr>
            <w:tcW w:w="1559" w:type="dxa"/>
          </w:tcPr>
          <w:p w:rsidR="008E0BA9" w:rsidRPr="00822984" w:rsidRDefault="008E0BA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МБОУ-центр психолого-медика-социального сопровождения «</w:t>
            </w:r>
            <w:proofErr w:type="spellStart"/>
            <w:r w:rsidRPr="00822984">
              <w:rPr>
                <w:sz w:val="18"/>
                <w:szCs w:val="18"/>
              </w:rPr>
              <w:t>Валеоцентр</w:t>
            </w:r>
            <w:proofErr w:type="spellEnd"/>
            <w:r w:rsidRPr="00822984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8E0BA9" w:rsidRPr="00822984" w:rsidRDefault="008E0BA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E0BA9" w:rsidRPr="00822984" w:rsidRDefault="008E0BA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44,9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420 403,09</w:t>
            </w:r>
          </w:p>
        </w:tc>
      </w:tr>
      <w:tr w:rsidR="008E0BA9" w:rsidRPr="00822984" w:rsidTr="00BC65B9">
        <w:trPr>
          <w:trHeight w:val="555"/>
        </w:trPr>
        <w:tc>
          <w:tcPr>
            <w:tcW w:w="710" w:type="dxa"/>
            <w:vMerge w:val="restart"/>
          </w:tcPr>
          <w:p w:rsidR="008E0BA9" w:rsidRPr="00822984" w:rsidRDefault="008E0BA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</w:t>
            </w:r>
            <w:r w:rsidR="006135CC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Merge w:val="restart"/>
          </w:tcPr>
          <w:p w:rsidR="008E0BA9" w:rsidRPr="00822984" w:rsidRDefault="008E0BA9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Адамс </w:t>
            </w:r>
            <w:r w:rsidR="006135CC">
              <w:rPr>
                <w:sz w:val="18"/>
                <w:szCs w:val="18"/>
              </w:rPr>
              <w:t>Д.Н.</w:t>
            </w:r>
          </w:p>
        </w:tc>
        <w:tc>
          <w:tcPr>
            <w:tcW w:w="1559" w:type="dxa"/>
            <w:vMerge w:val="restart"/>
          </w:tcPr>
          <w:p w:rsidR="008E0BA9" w:rsidRPr="00822984" w:rsidRDefault="008E0BA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Гимназия № 30</w:t>
            </w:r>
          </w:p>
        </w:tc>
        <w:tc>
          <w:tcPr>
            <w:tcW w:w="1276" w:type="dxa"/>
          </w:tcPr>
          <w:p w:rsidR="008E0BA9" w:rsidRPr="00822984" w:rsidRDefault="008E0BA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8E0BA9" w:rsidRPr="00822984" w:rsidRDefault="008E0BA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920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939 768,49</w:t>
            </w:r>
          </w:p>
        </w:tc>
      </w:tr>
      <w:tr w:rsidR="008E0BA9" w:rsidRPr="00822984" w:rsidTr="00BC65B9">
        <w:trPr>
          <w:trHeight w:val="555"/>
        </w:trPr>
        <w:tc>
          <w:tcPr>
            <w:tcW w:w="710" w:type="dxa"/>
            <w:vMerge/>
          </w:tcPr>
          <w:p w:rsidR="008E0BA9" w:rsidRPr="00822984" w:rsidRDefault="008E0BA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E0BA9" w:rsidRPr="00822984" w:rsidRDefault="008E0BA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E0BA9" w:rsidRPr="00822984" w:rsidRDefault="008E0BA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E0BA9" w:rsidRPr="00822984" w:rsidRDefault="008E0BA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E0BA9" w:rsidRPr="00822984" w:rsidRDefault="008E0BA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41,1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E0BA9" w:rsidRPr="00822984" w:rsidTr="00BC65B9">
        <w:trPr>
          <w:trHeight w:val="555"/>
        </w:trPr>
        <w:tc>
          <w:tcPr>
            <w:tcW w:w="710" w:type="dxa"/>
          </w:tcPr>
          <w:p w:rsidR="008E0BA9" w:rsidRPr="00822984" w:rsidRDefault="008E0BA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E0BA9" w:rsidRPr="00822984" w:rsidRDefault="008E0BA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8E0BA9" w:rsidRPr="00822984" w:rsidRDefault="008E0BA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E0BA9" w:rsidRPr="00822984" w:rsidRDefault="008E0BA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E0BA9" w:rsidRPr="00822984" w:rsidRDefault="008E0BA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E0BA9" w:rsidRPr="00822984" w:rsidRDefault="008E0BA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161 750,88</w:t>
            </w:r>
          </w:p>
        </w:tc>
      </w:tr>
      <w:tr w:rsidR="00F46D78" w:rsidRPr="00822984" w:rsidTr="00BC65B9">
        <w:trPr>
          <w:trHeight w:val="413"/>
        </w:trPr>
        <w:tc>
          <w:tcPr>
            <w:tcW w:w="710" w:type="dxa"/>
            <w:vMerge w:val="restart"/>
          </w:tcPr>
          <w:p w:rsidR="00F46D78" w:rsidRPr="00822984" w:rsidRDefault="00F46D7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9</w:t>
            </w:r>
            <w:r w:rsidR="006135CC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F46D78" w:rsidRPr="00822984" w:rsidRDefault="00F46D78" w:rsidP="006135CC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Бессуднова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6135CC">
              <w:rPr>
                <w:sz w:val="18"/>
                <w:szCs w:val="18"/>
              </w:rPr>
              <w:t>Т.Н.</w:t>
            </w:r>
          </w:p>
        </w:tc>
        <w:tc>
          <w:tcPr>
            <w:tcW w:w="1559" w:type="dxa"/>
            <w:vMerge w:val="restart"/>
          </w:tcPr>
          <w:p w:rsidR="00F46D78" w:rsidRPr="00822984" w:rsidRDefault="00F46D7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№22</w:t>
            </w:r>
          </w:p>
        </w:tc>
        <w:tc>
          <w:tcPr>
            <w:tcW w:w="1276" w:type="dxa"/>
          </w:tcPr>
          <w:p w:rsidR="00F46D78" w:rsidRPr="00822984" w:rsidRDefault="00F46D7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46D78" w:rsidRPr="00822984" w:rsidRDefault="00F46D78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44,3</w:t>
            </w:r>
          </w:p>
        </w:tc>
        <w:tc>
          <w:tcPr>
            <w:tcW w:w="992" w:type="dxa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757 138,65</w:t>
            </w:r>
          </w:p>
        </w:tc>
      </w:tr>
      <w:tr w:rsidR="00F46D78" w:rsidRPr="00822984" w:rsidTr="00BC65B9">
        <w:trPr>
          <w:trHeight w:val="412"/>
        </w:trPr>
        <w:tc>
          <w:tcPr>
            <w:tcW w:w="710" w:type="dxa"/>
            <w:vMerge/>
          </w:tcPr>
          <w:p w:rsidR="00F46D78" w:rsidRPr="00822984" w:rsidRDefault="00F46D7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46D78" w:rsidRPr="00822984" w:rsidRDefault="00F46D7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6D78" w:rsidRPr="00822984" w:rsidRDefault="00F46D7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46D78" w:rsidRPr="00822984" w:rsidRDefault="00F46D7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46D78" w:rsidRPr="00822984" w:rsidRDefault="00F46D78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51,2</w:t>
            </w:r>
          </w:p>
        </w:tc>
        <w:tc>
          <w:tcPr>
            <w:tcW w:w="992" w:type="dxa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46D78" w:rsidRPr="00822984" w:rsidTr="00BC65B9">
        <w:trPr>
          <w:trHeight w:val="412"/>
        </w:trPr>
        <w:tc>
          <w:tcPr>
            <w:tcW w:w="710" w:type="dxa"/>
          </w:tcPr>
          <w:p w:rsidR="00F46D78" w:rsidRPr="00822984" w:rsidRDefault="00F46D7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46D78" w:rsidRPr="00822984" w:rsidRDefault="00F46D7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F46D78" w:rsidRPr="00822984" w:rsidRDefault="00F46D7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46D78" w:rsidRPr="00822984" w:rsidRDefault="00F46D7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F46D78" w:rsidRPr="00822984" w:rsidRDefault="00F46D78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51,2</w:t>
            </w:r>
          </w:p>
        </w:tc>
        <w:tc>
          <w:tcPr>
            <w:tcW w:w="1134" w:type="dxa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ГАЗ-3110</w:t>
            </w:r>
          </w:p>
        </w:tc>
        <w:tc>
          <w:tcPr>
            <w:tcW w:w="1418" w:type="dxa"/>
          </w:tcPr>
          <w:p w:rsidR="00F46D78" w:rsidRPr="00822984" w:rsidRDefault="00F46D7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120 000,0</w:t>
            </w:r>
          </w:p>
        </w:tc>
      </w:tr>
      <w:tr w:rsidR="00BC65B9" w:rsidRPr="00822984" w:rsidTr="00BC65B9">
        <w:trPr>
          <w:trHeight w:val="412"/>
        </w:trPr>
        <w:tc>
          <w:tcPr>
            <w:tcW w:w="710" w:type="dxa"/>
          </w:tcPr>
          <w:p w:rsidR="00BC65B9" w:rsidRPr="00822984" w:rsidRDefault="00BC65B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</w:t>
            </w:r>
            <w:r w:rsidR="006135CC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BC65B9" w:rsidRPr="00822984" w:rsidRDefault="00BC65B9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Васина </w:t>
            </w:r>
            <w:r w:rsidR="006135CC">
              <w:rPr>
                <w:sz w:val="18"/>
                <w:szCs w:val="18"/>
              </w:rPr>
              <w:t>С.В.</w:t>
            </w:r>
          </w:p>
        </w:tc>
        <w:tc>
          <w:tcPr>
            <w:tcW w:w="1559" w:type="dxa"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162</w:t>
            </w:r>
          </w:p>
        </w:tc>
        <w:tc>
          <w:tcPr>
            <w:tcW w:w="1276" w:type="dxa"/>
          </w:tcPr>
          <w:p w:rsidR="00BC65B9" w:rsidRPr="00822984" w:rsidRDefault="00BC65B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BC65B9" w:rsidRPr="00822984" w:rsidRDefault="00BC65B9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C65B9" w:rsidRPr="00822984" w:rsidRDefault="006135CC" w:rsidP="000340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BC65B9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Almera</w:t>
            </w:r>
            <w:proofErr w:type="spellEnd"/>
          </w:p>
        </w:tc>
        <w:tc>
          <w:tcPr>
            <w:tcW w:w="1418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671 539,0</w:t>
            </w:r>
          </w:p>
        </w:tc>
      </w:tr>
      <w:tr w:rsidR="00BC65B9" w:rsidRPr="00822984" w:rsidTr="00BC65B9">
        <w:trPr>
          <w:trHeight w:val="135"/>
        </w:trPr>
        <w:tc>
          <w:tcPr>
            <w:tcW w:w="710" w:type="dxa"/>
            <w:vMerge w:val="restart"/>
          </w:tcPr>
          <w:p w:rsidR="00BC65B9" w:rsidRPr="00822984" w:rsidRDefault="00BC65B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C65B9" w:rsidRPr="00822984" w:rsidRDefault="00BC65B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BC65B9" w:rsidRPr="00822984" w:rsidRDefault="00BC65B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140 216,00</w:t>
            </w:r>
          </w:p>
        </w:tc>
      </w:tr>
      <w:tr w:rsidR="00BC65B9" w:rsidRPr="00822984" w:rsidTr="00BC65B9">
        <w:trPr>
          <w:trHeight w:val="135"/>
        </w:trPr>
        <w:tc>
          <w:tcPr>
            <w:tcW w:w="710" w:type="dxa"/>
            <w:vMerge/>
          </w:tcPr>
          <w:p w:rsidR="00BC65B9" w:rsidRPr="00822984" w:rsidRDefault="00BC65B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C65B9" w:rsidRPr="00822984" w:rsidRDefault="00BC65B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BC65B9" w:rsidRPr="00822984" w:rsidRDefault="00BC65B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BC65B9" w:rsidRPr="00822984" w:rsidTr="00BC65B9">
        <w:trPr>
          <w:trHeight w:val="135"/>
        </w:trPr>
        <w:tc>
          <w:tcPr>
            <w:tcW w:w="710" w:type="dxa"/>
            <w:vMerge/>
          </w:tcPr>
          <w:p w:rsidR="00BC65B9" w:rsidRPr="00822984" w:rsidRDefault="00BC65B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C65B9" w:rsidRPr="00822984" w:rsidRDefault="00BC65B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BC65B9" w:rsidRPr="00822984" w:rsidRDefault="00BC65B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BC65B9" w:rsidRPr="00822984" w:rsidTr="00BC65B9">
        <w:trPr>
          <w:trHeight w:val="207"/>
        </w:trPr>
        <w:tc>
          <w:tcPr>
            <w:tcW w:w="710" w:type="dxa"/>
            <w:vMerge w:val="restart"/>
          </w:tcPr>
          <w:p w:rsidR="00BC65B9" w:rsidRPr="00822984" w:rsidRDefault="00BC65B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</w:t>
            </w:r>
            <w:r w:rsidR="006135CC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Merge w:val="restart"/>
          </w:tcPr>
          <w:p w:rsidR="00BC65B9" w:rsidRPr="00822984" w:rsidRDefault="00BC65B9" w:rsidP="006135CC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Откидыч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6135CC">
              <w:rPr>
                <w:sz w:val="18"/>
                <w:szCs w:val="18"/>
              </w:rPr>
              <w:t>Л.С.</w:t>
            </w:r>
          </w:p>
        </w:tc>
        <w:tc>
          <w:tcPr>
            <w:tcW w:w="1559" w:type="dxa"/>
            <w:vMerge w:val="restart"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МДБОУ № 106</w:t>
            </w:r>
          </w:p>
        </w:tc>
        <w:tc>
          <w:tcPr>
            <w:tcW w:w="1276" w:type="dxa"/>
          </w:tcPr>
          <w:p w:rsidR="00BC65B9" w:rsidRPr="00822984" w:rsidRDefault="00BC65B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BC65B9" w:rsidRPr="00822984" w:rsidRDefault="00BC65B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3/7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572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461 649,64</w:t>
            </w:r>
          </w:p>
        </w:tc>
      </w:tr>
      <w:tr w:rsidR="00BC65B9" w:rsidRPr="00822984" w:rsidTr="00BC65B9">
        <w:trPr>
          <w:trHeight w:val="206"/>
        </w:trPr>
        <w:tc>
          <w:tcPr>
            <w:tcW w:w="710" w:type="dxa"/>
            <w:vMerge/>
          </w:tcPr>
          <w:p w:rsidR="00BC65B9" w:rsidRPr="00822984" w:rsidRDefault="00BC65B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C65B9" w:rsidRPr="00822984" w:rsidRDefault="00BC65B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BC65B9" w:rsidRPr="00822984" w:rsidRDefault="00BC65B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450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BC65B9" w:rsidRPr="00822984" w:rsidTr="00BC65B9">
        <w:trPr>
          <w:trHeight w:val="206"/>
        </w:trPr>
        <w:tc>
          <w:tcPr>
            <w:tcW w:w="710" w:type="dxa"/>
            <w:vMerge/>
          </w:tcPr>
          <w:p w:rsidR="00BC65B9" w:rsidRPr="00822984" w:rsidRDefault="00BC65B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C65B9" w:rsidRPr="00822984" w:rsidRDefault="006135CC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BC65B9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BC65B9" w:rsidRPr="00822984" w:rsidRDefault="00BC65B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3/7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70,1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BC65B9" w:rsidRPr="00822984" w:rsidTr="00BC65B9">
        <w:trPr>
          <w:trHeight w:val="206"/>
        </w:trPr>
        <w:tc>
          <w:tcPr>
            <w:tcW w:w="710" w:type="dxa"/>
            <w:vMerge/>
          </w:tcPr>
          <w:p w:rsidR="00BC65B9" w:rsidRPr="00822984" w:rsidRDefault="00BC65B9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C65B9" w:rsidRPr="00822984" w:rsidRDefault="006135CC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BC65B9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BC65B9" w:rsidRPr="00822984" w:rsidRDefault="00BC65B9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41,1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BC65B9" w:rsidRPr="00822984" w:rsidTr="00BC65B9">
        <w:trPr>
          <w:trHeight w:val="206"/>
        </w:trPr>
        <w:tc>
          <w:tcPr>
            <w:tcW w:w="710" w:type="dxa"/>
          </w:tcPr>
          <w:p w:rsidR="00BC65B9" w:rsidRPr="00822984" w:rsidRDefault="006135C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416" w:type="dxa"/>
          </w:tcPr>
          <w:p w:rsidR="00BC65B9" w:rsidRPr="00822984" w:rsidRDefault="00BC65B9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Волкова </w:t>
            </w:r>
            <w:r w:rsidR="006135CC">
              <w:rPr>
                <w:sz w:val="18"/>
                <w:szCs w:val="18"/>
              </w:rPr>
              <w:t>Н.И.</w:t>
            </w:r>
          </w:p>
        </w:tc>
        <w:tc>
          <w:tcPr>
            <w:tcW w:w="1559" w:type="dxa"/>
          </w:tcPr>
          <w:p w:rsidR="00BC65B9" w:rsidRPr="00822984" w:rsidRDefault="00BC65B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МБОУ № 93</w:t>
            </w:r>
          </w:p>
        </w:tc>
        <w:tc>
          <w:tcPr>
            <w:tcW w:w="1276" w:type="dxa"/>
          </w:tcPr>
          <w:p w:rsidR="00BC65B9" w:rsidRPr="00822984" w:rsidRDefault="00BC65B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BC65B9" w:rsidRPr="00822984" w:rsidRDefault="002479B4" w:rsidP="006A1EA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совместная</w:t>
            </w:r>
            <w:proofErr w:type="gramEnd"/>
            <w:r w:rsidR="00BC65B9" w:rsidRPr="00822984">
              <w:rPr>
                <w:sz w:val="18"/>
                <w:szCs w:val="18"/>
              </w:rPr>
              <w:t xml:space="preserve"> (с обременением)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28,7</w:t>
            </w:r>
          </w:p>
        </w:tc>
        <w:tc>
          <w:tcPr>
            <w:tcW w:w="992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BC65B9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BC65B9" w:rsidRPr="00822984" w:rsidRDefault="00BC65B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362 580,27</w:t>
            </w:r>
          </w:p>
        </w:tc>
      </w:tr>
      <w:tr w:rsidR="002479B4" w:rsidRPr="00822984" w:rsidTr="00BC65B9">
        <w:trPr>
          <w:trHeight w:val="206"/>
        </w:trPr>
        <w:tc>
          <w:tcPr>
            <w:tcW w:w="710" w:type="dxa"/>
          </w:tcPr>
          <w:p w:rsidR="002479B4" w:rsidRPr="00822984" w:rsidRDefault="002479B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2479B4" w:rsidRPr="00822984" w:rsidRDefault="002479B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2479B4" w:rsidRPr="00822984" w:rsidRDefault="002479B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479B4" w:rsidRPr="00822984" w:rsidRDefault="002479B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479B4" w:rsidRPr="00822984" w:rsidRDefault="002479B4" w:rsidP="006A1EA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Совместная</w:t>
            </w:r>
            <w:proofErr w:type="gramEnd"/>
            <w:r w:rsidRPr="00822984">
              <w:rPr>
                <w:sz w:val="18"/>
                <w:szCs w:val="18"/>
              </w:rPr>
              <w:t xml:space="preserve"> (с обременением)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28,7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218 019,47</w:t>
            </w:r>
          </w:p>
        </w:tc>
      </w:tr>
      <w:tr w:rsidR="002479B4" w:rsidRPr="00822984" w:rsidTr="00BC65B9">
        <w:trPr>
          <w:trHeight w:val="206"/>
        </w:trPr>
        <w:tc>
          <w:tcPr>
            <w:tcW w:w="710" w:type="dxa"/>
          </w:tcPr>
          <w:p w:rsidR="002479B4" w:rsidRPr="00822984" w:rsidRDefault="002479B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</w:t>
            </w:r>
            <w:r w:rsidR="006135CC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</w:tcPr>
          <w:p w:rsidR="002479B4" w:rsidRPr="00822984" w:rsidRDefault="002479B4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Гнидина </w:t>
            </w:r>
            <w:r w:rsidR="006135CC">
              <w:rPr>
                <w:sz w:val="18"/>
                <w:szCs w:val="18"/>
              </w:rPr>
              <w:t>С.А.</w:t>
            </w:r>
          </w:p>
        </w:tc>
        <w:tc>
          <w:tcPr>
            <w:tcW w:w="1559" w:type="dxa"/>
          </w:tcPr>
          <w:p w:rsidR="002479B4" w:rsidRPr="00822984" w:rsidRDefault="002479B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40</w:t>
            </w:r>
          </w:p>
        </w:tc>
        <w:tc>
          <w:tcPr>
            <w:tcW w:w="1276" w:type="dxa"/>
          </w:tcPr>
          <w:p w:rsidR="002479B4" w:rsidRPr="00822984" w:rsidRDefault="002479B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479B4" w:rsidRPr="00822984" w:rsidRDefault="002479B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59,6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848 628,85</w:t>
            </w:r>
          </w:p>
        </w:tc>
      </w:tr>
      <w:tr w:rsidR="002479B4" w:rsidRPr="00822984" w:rsidTr="002479B4">
        <w:trPr>
          <w:trHeight w:val="185"/>
        </w:trPr>
        <w:tc>
          <w:tcPr>
            <w:tcW w:w="710" w:type="dxa"/>
            <w:vMerge w:val="restart"/>
          </w:tcPr>
          <w:p w:rsidR="002479B4" w:rsidRPr="00822984" w:rsidRDefault="002479B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2479B4" w:rsidRPr="00822984" w:rsidRDefault="002479B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2479B4" w:rsidRPr="00822984" w:rsidRDefault="002479B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479B4" w:rsidRPr="00822984" w:rsidRDefault="002479B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2479B4" w:rsidRPr="00822984" w:rsidRDefault="002479B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59,6</w:t>
            </w:r>
          </w:p>
        </w:tc>
        <w:tc>
          <w:tcPr>
            <w:tcW w:w="1134" w:type="dxa"/>
            <w:vMerge w:val="restart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349 183,5</w:t>
            </w:r>
          </w:p>
        </w:tc>
      </w:tr>
      <w:tr w:rsidR="002479B4" w:rsidRPr="00822984" w:rsidTr="00BC65B9">
        <w:trPr>
          <w:trHeight w:val="185"/>
        </w:trPr>
        <w:tc>
          <w:tcPr>
            <w:tcW w:w="710" w:type="dxa"/>
            <w:vMerge/>
          </w:tcPr>
          <w:p w:rsidR="002479B4" w:rsidRPr="00822984" w:rsidRDefault="002479B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479B4" w:rsidRPr="00822984" w:rsidRDefault="002479B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479B4" w:rsidRPr="00822984" w:rsidRDefault="002479B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479B4" w:rsidRPr="00822984" w:rsidRDefault="002479B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479B4" w:rsidRPr="00822984" w:rsidRDefault="002479B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42,4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479B4" w:rsidRPr="00822984" w:rsidTr="00BC65B9">
        <w:trPr>
          <w:trHeight w:val="185"/>
        </w:trPr>
        <w:tc>
          <w:tcPr>
            <w:tcW w:w="710" w:type="dxa"/>
            <w:vMerge/>
          </w:tcPr>
          <w:p w:rsidR="002479B4" w:rsidRPr="00822984" w:rsidRDefault="002479B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479B4" w:rsidRPr="00822984" w:rsidRDefault="002479B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479B4" w:rsidRPr="00822984" w:rsidRDefault="002479B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479B4" w:rsidRPr="00822984" w:rsidRDefault="002479B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479B4" w:rsidRPr="00822984" w:rsidRDefault="002479B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64,7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479B4" w:rsidRPr="00822984" w:rsidTr="00BC65B9">
        <w:trPr>
          <w:trHeight w:val="185"/>
        </w:trPr>
        <w:tc>
          <w:tcPr>
            <w:tcW w:w="710" w:type="dxa"/>
          </w:tcPr>
          <w:p w:rsidR="002479B4" w:rsidRPr="00822984" w:rsidRDefault="002479B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</w:t>
            </w:r>
            <w:r w:rsidR="006135CC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2479B4" w:rsidRPr="00822984" w:rsidRDefault="002479B4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Кочеткова </w:t>
            </w:r>
            <w:r w:rsidR="006135CC">
              <w:rPr>
                <w:sz w:val="18"/>
                <w:szCs w:val="18"/>
              </w:rPr>
              <w:t>О.С.</w:t>
            </w:r>
          </w:p>
        </w:tc>
        <w:tc>
          <w:tcPr>
            <w:tcW w:w="1559" w:type="dxa"/>
          </w:tcPr>
          <w:p w:rsidR="002479B4" w:rsidRPr="00822984" w:rsidRDefault="002479B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МБВОУ ООШ № 1</w:t>
            </w:r>
          </w:p>
        </w:tc>
        <w:tc>
          <w:tcPr>
            <w:tcW w:w="1276" w:type="dxa"/>
          </w:tcPr>
          <w:p w:rsidR="002479B4" w:rsidRPr="00822984" w:rsidRDefault="006135CC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2479B4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2479B4" w:rsidRPr="00822984" w:rsidRDefault="002479B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21093</w:t>
            </w:r>
          </w:p>
        </w:tc>
        <w:tc>
          <w:tcPr>
            <w:tcW w:w="1418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1285 820,77</w:t>
            </w:r>
          </w:p>
        </w:tc>
      </w:tr>
      <w:tr w:rsidR="002479B4" w:rsidRPr="00822984" w:rsidTr="00BC65B9">
        <w:trPr>
          <w:trHeight w:val="185"/>
        </w:trPr>
        <w:tc>
          <w:tcPr>
            <w:tcW w:w="710" w:type="dxa"/>
          </w:tcPr>
          <w:p w:rsidR="002479B4" w:rsidRPr="00822984" w:rsidRDefault="002479B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</w:t>
            </w:r>
            <w:r w:rsidR="006135CC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2479B4" w:rsidRPr="00822984" w:rsidRDefault="002479B4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Лукина </w:t>
            </w:r>
            <w:r w:rsidR="006135CC">
              <w:rPr>
                <w:sz w:val="18"/>
                <w:szCs w:val="18"/>
              </w:rPr>
              <w:t>О.Ю.</w:t>
            </w:r>
          </w:p>
        </w:tc>
        <w:tc>
          <w:tcPr>
            <w:tcW w:w="1559" w:type="dxa"/>
          </w:tcPr>
          <w:p w:rsidR="002479B4" w:rsidRPr="00822984" w:rsidRDefault="002479B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88</w:t>
            </w:r>
          </w:p>
        </w:tc>
        <w:tc>
          <w:tcPr>
            <w:tcW w:w="1276" w:type="dxa"/>
          </w:tcPr>
          <w:p w:rsidR="002479B4" w:rsidRPr="00822984" w:rsidRDefault="002479B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479B4" w:rsidRPr="00822984" w:rsidRDefault="002479B4" w:rsidP="006A1EA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(2 собственника)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69,4</w:t>
            </w:r>
          </w:p>
        </w:tc>
        <w:tc>
          <w:tcPr>
            <w:tcW w:w="992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479B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479B4" w:rsidRPr="00822984" w:rsidRDefault="002479B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478 563,32</w:t>
            </w:r>
          </w:p>
        </w:tc>
      </w:tr>
      <w:tr w:rsidR="004C4054" w:rsidRPr="00822984" w:rsidTr="00BC65B9">
        <w:trPr>
          <w:trHeight w:val="185"/>
        </w:trPr>
        <w:tc>
          <w:tcPr>
            <w:tcW w:w="710" w:type="dxa"/>
          </w:tcPr>
          <w:p w:rsidR="004C4054" w:rsidRPr="00822984" w:rsidRDefault="004C40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C4054" w:rsidRPr="00822984" w:rsidRDefault="004C40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4C4054" w:rsidRPr="00822984" w:rsidRDefault="004C4054" w:rsidP="006A1EA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(2 собственника)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69,4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851 982,97</w:t>
            </w:r>
          </w:p>
        </w:tc>
      </w:tr>
      <w:tr w:rsidR="004C4054" w:rsidRPr="00822984" w:rsidTr="00BC65B9">
        <w:trPr>
          <w:trHeight w:val="185"/>
        </w:trPr>
        <w:tc>
          <w:tcPr>
            <w:tcW w:w="710" w:type="dxa"/>
          </w:tcPr>
          <w:p w:rsidR="004C4054" w:rsidRPr="00822984" w:rsidRDefault="004C40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C4054" w:rsidRPr="00822984" w:rsidRDefault="004C40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4C4054" w:rsidRPr="00822984" w:rsidRDefault="004C4054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69,4</w:t>
            </w:r>
          </w:p>
        </w:tc>
        <w:tc>
          <w:tcPr>
            <w:tcW w:w="1134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4C4054" w:rsidRPr="00822984" w:rsidTr="004C4054">
        <w:trPr>
          <w:trHeight w:val="413"/>
        </w:trPr>
        <w:tc>
          <w:tcPr>
            <w:tcW w:w="710" w:type="dxa"/>
            <w:vMerge w:val="restart"/>
          </w:tcPr>
          <w:p w:rsidR="004C4054" w:rsidRPr="00822984" w:rsidRDefault="004C40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</w:t>
            </w:r>
            <w:r w:rsidR="006135CC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4C4054" w:rsidRPr="00822984" w:rsidRDefault="004C4054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Павлова </w:t>
            </w:r>
            <w:r w:rsidR="006135CC">
              <w:rPr>
                <w:sz w:val="18"/>
                <w:szCs w:val="18"/>
              </w:rPr>
              <w:t>Н.П.</w:t>
            </w:r>
          </w:p>
        </w:tc>
        <w:tc>
          <w:tcPr>
            <w:tcW w:w="1559" w:type="dxa"/>
            <w:vMerge w:val="restart"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156</w:t>
            </w:r>
          </w:p>
        </w:tc>
        <w:tc>
          <w:tcPr>
            <w:tcW w:w="1276" w:type="dxa"/>
          </w:tcPr>
          <w:p w:rsidR="004C4054" w:rsidRPr="00822984" w:rsidRDefault="006135CC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4C4054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4C4054" w:rsidRPr="00822984" w:rsidRDefault="004C405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49/250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155,3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613 649,01</w:t>
            </w:r>
          </w:p>
        </w:tc>
      </w:tr>
      <w:tr w:rsidR="004C4054" w:rsidRPr="00822984" w:rsidTr="00BC65B9">
        <w:trPr>
          <w:trHeight w:val="412"/>
        </w:trPr>
        <w:tc>
          <w:tcPr>
            <w:tcW w:w="710" w:type="dxa"/>
            <w:vMerge/>
          </w:tcPr>
          <w:p w:rsidR="004C4054" w:rsidRPr="00822984" w:rsidRDefault="004C40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C4054" w:rsidRPr="00822984" w:rsidRDefault="004C40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4C4054" w:rsidRPr="00822984" w:rsidRDefault="004C405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63,4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4C4054" w:rsidRPr="00822984" w:rsidTr="004C4054">
        <w:trPr>
          <w:trHeight w:val="203"/>
        </w:trPr>
        <w:tc>
          <w:tcPr>
            <w:tcW w:w="710" w:type="dxa"/>
            <w:vMerge w:val="restart"/>
          </w:tcPr>
          <w:p w:rsidR="004C4054" w:rsidRPr="00822984" w:rsidRDefault="004C40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C4054" w:rsidRPr="00822984" w:rsidRDefault="004C40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4C4054" w:rsidRPr="00822984" w:rsidRDefault="004C405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63,4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260 242,56</w:t>
            </w:r>
          </w:p>
        </w:tc>
      </w:tr>
      <w:tr w:rsidR="004C4054" w:rsidRPr="00822984" w:rsidTr="00BC65B9">
        <w:trPr>
          <w:trHeight w:val="202"/>
        </w:trPr>
        <w:tc>
          <w:tcPr>
            <w:tcW w:w="710" w:type="dxa"/>
            <w:vMerge/>
          </w:tcPr>
          <w:p w:rsidR="004C4054" w:rsidRPr="00822984" w:rsidRDefault="004C40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C4054" w:rsidRPr="00822984" w:rsidRDefault="004C40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4C4054" w:rsidRPr="00822984" w:rsidRDefault="004C405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444,8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4C4054" w:rsidRPr="00822984" w:rsidTr="00BC65B9">
        <w:trPr>
          <w:trHeight w:val="202"/>
        </w:trPr>
        <w:tc>
          <w:tcPr>
            <w:tcW w:w="710" w:type="dxa"/>
          </w:tcPr>
          <w:p w:rsidR="004C4054" w:rsidRPr="00822984" w:rsidRDefault="004C40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</w:t>
            </w:r>
            <w:r w:rsidR="006135CC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4C4054" w:rsidRPr="00822984" w:rsidRDefault="004C4054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Каширина </w:t>
            </w:r>
            <w:r w:rsidR="006135CC">
              <w:rPr>
                <w:sz w:val="18"/>
                <w:szCs w:val="18"/>
              </w:rPr>
              <w:t>С.И.</w:t>
            </w:r>
          </w:p>
        </w:tc>
        <w:tc>
          <w:tcPr>
            <w:tcW w:w="1559" w:type="dxa"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131</w:t>
            </w:r>
          </w:p>
        </w:tc>
        <w:tc>
          <w:tcPr>
            <w:tcW w:w="1276" w:type="dxa"/>
          </w:tcPr>
          <w:p w:rsidR="004C4054" w:rsidRPr="00822984" w:rsidRDefault="004C40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4C4054" w:rsidRPr="00822984" w:rsidRDefault="004C405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1/6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45,2</w:t>
            </w: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652 000</w:t>
            </w:r>
          </w:p>
        </w:tc>
      </w:tr>
      <w:tr w:rsidR="004C4054" w:rsidRPr="00822984" w:rsidTr="00BC65B9">
        <w:trPr>
          <w:trHeight w:val="202"/>
        </w:trPr>
        <w:tc>
          <w:tcPr>
            <w:tcW w:w="710" w:type="dxa"/>
          </w:tcPr>
          <w:p w:rsidR="004C4054" w:rsidRPr="00822984" w:rsidRDefault="004C40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4C4054" w:rsidRPr="00822984" w:rsidRDefault="004C40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C4054" w:rsidRPr="00822984" w:rsidRDefault="004C40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4C4054" w:rsidRPr="00822984" w:rsidRDefault="004C4054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45,2</w:t>
            </w:r>
          </w:p>
        </w:tc>
        <w:tc>
          <w:tcPr>
            <w:tcW w:w="1134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4C4054" w:rsidRPr="00822984" w:rsidRDefault="004C40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C34A24" w:rsidRPr="00822984" w:rsidTr="00BC65B9">
        <w:trPr>
          <w:trHeight w:val="202"/>
        </w:trPr>
        <w:tc>
          <w:tcPr>
            <w:tcW w:w="710" w:type="dxa"/>
          </w:tcPr>
          <w:p w:rsidR="00C34A24" w:rsidRPr="00822984" w:rsidRDefault="00C34A2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</w:t>
            </w:r>
            <w:r w:rsidR="006135CC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C34A24" w:rsidRPr="00822984" w:rsidRDefault="00C34A24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Страхова </w:t>
            </w:r>
            <w:r w:rsidR="006135CC">
              <w:rPr>
                <w:sz w:val="18"/>
                <w:szCs w:val="18"/>
              </w:rPr>
              <w:t>И.В.</w:t>
            </w:r>
          </w:p>
        </w:tc>
        <w:tc>
          <w:tcPr>
            <w:tcW w:w="1559" w:type="dxa"/>
          </w:tcPr>
          <w:p w:rsidR="00C34A24" w:rsidRPr="00822984" w:rsidRDefault="00C34A2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110</w:t>
            </w:r>
          </w:p>
        </w:tc>
        <w:tc>
          <w:tcPr>
            <w:tcW w:w="1276" w:type="dxa"/>
          </w:tcPr>
          <w:p w:rsidR="00C34A24" w:rsidRPr="00822984" w:rsidRDefault="00C34A2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C34A24" w:rsidRPr="00822984" w:rsidRDefault="00C34A2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Hyundai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Getz</w:t>
            </w:r>
            <w:r w:rsidRPr="00822984">
              <w:rPr>
                <w:sz w:val="18"/>
                <w:szCs w:val="18"/>
              </w:rPr>
              <w:t xml:space="preserve"> 1.4 </w:t>
            </w:r>
            <w:r w:rsidRPr="00822984">
              <w:rPr>
                <w:sz w:val="18"/>
                <w:szCs w:val="18"/>
                <w:lang w:val="en-US"/>
              </w:rPr>
              <w:t>GL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AT</w:t>
            </w:r>
          </w:p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Автомобили грузовые: </w:t>
            </w:r>
          </w:p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  <w:lang w:val="en-US"/>
              </w:rPr>
              <w:t>Scania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R</w:t>
            </w:r>
            <w:r w:rsidRPr="00822984">
              <w:rPr>
                <w:sz w:val="18"/>
                <w:szCs w:val="18"/>
              </w:rPr>
              <w:t>143</w:t>
            </w:r>
            <w:r w:rsidRPr="00822984">
              <w:rPr>
                <w:sz w:val="18"/>
                <w:szCs w:val="18"/>
                <w:lang w:val="en-US"/>
              </w:rPr>
              <w:t>M</w:t>
            </w:r>
            <w:r w:rsidRPr="00822984">
              <w:rPr>
                <w:sz w:val="18"/>
                <w:szCs w:val="18"/>
              </w:rPr>
              <w:t>;</w:t>
            </w:r>
          </w:p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  <w:lang w:val="en-US"/>
              </w:rPr>
              <w:t>Voivo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FH</w:t>
            </w:r>
            <w:r w:rsidRPr="00822984">
              <w:rPr>
                <w:sz w:val="18"/>
                <w:szCs w:val="18"/>
              </w:rPr>
              <w:t>12;</w:t>
            </w:r>
          </w:p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  <w:lang w:val="en-US"/>
              </w:rPr>
              <w:t>Scfnia</w:t>
            </w:r>
            <w:proofErr w:type="spellEnd"/>
            <w:r w:rsidRPr="00822984">
              <w:rPr>
                <w:sz w:val="18"/>
                <w:szCs w:val="18"/>
              </w:rPr>
              <w:t xml:space="preserve"> 94</w:t>
            </w:r>
            <w:r w:rsidRPr="00822984">
              <w:rPr>
                <w:sz w:val="18"/>
                <w:szCs w:val="18"/>
                <w:lang w:val="en-US"/>
              </w:rPr>
              <w:t>D</w:t>
            </w:r>
          </w:p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Автоприцеп </w:t>
            </w:r>
            <w:r w:rsidRPr="00822984">
              <w:rPr>
                <w:sz w:val="18"/>
                <w:szCs w:val="18"/>
                <w:lang w:val="en-US"/>
              </w:rPr>
              <w:t>BURG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BURA</w:t>
            </w:r>
            <w:r w:rsidRPr="00822984">
              <w:rPr>
                <w:sz w:val="18"/>
                <w:szCs w:val="18"/>
              </w:rPr>
              <w:t xml:space="preserve"> 1010</w:t>
            </w:r>
          </w:p>
        </w:tc>
        <w:tc>
          <w:tcPr>
            <w:tcW w:w="1418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423 640</w:t>
            </w:r>
          </w:p>
        </w:tc>
      </w:tr>
      <w:tr w:rsidR="00C34A24" w:rsidRPr="00822984" w:rsidTr="00BC65B9">
        <w:trPr>
          <w:trHeight w:val="202"/>
        </w:trPr>
        <w:tc>
          <w:tcPr>
            <w:tcW w:w="710" w:type="dxa"/>
          </w:tcPr>
          <w:p w:rsidR="00C34A24" w:rsidRPr="00822984" w:rsidRDefault="00C34A2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C34A24" w:rsidRPr="00822984" w:rsidRDefault="00C34A2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C34A24" w:rsidRPr="00822984" w:rsidRDefault="00C34A2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A24" w:rsidRPr="00822984" w:rsidRDefault="00C34A2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C34A24" w:rsidRPr="00822984" w:rsidRDefault="00C34A24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</w:t>
            </w:r>
          </w:p>
        </w:tc>
        <w:tc>
          <w:tcPr>
            <w:tcW w:w="1134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1500</w:t>
            </w:r>
          </w:p>
        </w:tc>
      </w:tr>
      <w:tr w:rsidR="00C34A24" w:rsidRPr="00822984" w:rsidTr="00C34A24">
        <w:trPr>
          <w:trHeight w:val="275"/>
        </w:trPr>
        <w:tc>
          <w:tcPr>
            <w:tcW w:w="710" w:type="dxa"/>
            <w:vMerge w:val="restart"/>
          </w:tcPr>
          <w:p w:rsidR="00C34A24" w:rsidRPr="00822984" w:rsidRDefault="00C34A2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</w:t>
            </w:r>
            <w:r w:rsidR="006135CC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C34A24" w:rsidRPr="00822984" w:rsidRDefault="00C34A24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Осипова </w:t>
            </w:r>
            <w:r w:rsidR="006135CC">
              <w:rPr>
                <w:sz w:val="18"/>
                <w:szCs w:val="18"/>
              </w:rPr>
              <w:t>Н.Ф.</w:t>
            </w:r>
          </w:p>
        </w:tc>
        <w:tc>
          <w:tcPr>
            <w:tcW w:w="1559" w:type="dxa"/>
            <w:vMerge w:val="restart"/>
          </w:tcPr>
          <w:p w:rsidR="00C34A24" w:rsidRPr="00822984" w:rsidRDefault="00C34A2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МКДОУ № 129</w:t>
            </w:r>
          </w:p>
        </w:tc>
        <w:tc>
          <w:tcPr>
            <w:tcW w:w="1276" w:type="dxa"/>
          </w:tcPr>
          <w:p w:rsidR="00C34A24" w:rsidRPr="00822984" w:rsidRDefault="00C34A2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C34A24" w:rsidRPr="00822984" w:rsidRDefault="00C34A2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C34A2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34A2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475 778,08</w:t>
            </w:r>
          </w:p>
        </w:tc>
      </w:tr>
      <w:tr w:rsidR="00C34A24" w:rsidRPr="00822984" w:rsidTr="00BC65B9">
        <w:trPr>
          <w:trHeight w:val="275"/>
        </w:trPr>
        <w:tc>
          <w:tcPr>
            <w:tcW w:w="710" w:type="dxa"/>
            <w:vMerge/>
          </w:tcPr>
          <w:p w:rsidR="00C34A24" w:rsidRPr="00822984" w:rsidRDefault="00C34A2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C34A24" w:rsidRPr="00822984" w:rsidRDefault="00C34A2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34A24" w:rsidRPr="00822984" w:rsidRDefault="00C34A2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A24" w:rsidRPr="00822984" w:rsidRDefault="00C34A2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C34A24" w:rsidRPr="00822984" w:rsidRDefault="00C34A2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30,6</w:t>
            </w:r>
          </w:p>
        </w:tc>
        <w:tc>
          <w:tcPr>
            <w:tcW w:w="992" w:type="dxa"/>
          </w:tcPr>
          <w:p w:rsidR="00C34A2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C34A24" w:rsidRPr="00822984" w:rsidTr="00BC65B9">
        <w:trPr>
          <w:trHeight w:val="275"/>
        </w:trPr>
        <w:tc>
          <w:tcPr>
            <w:tcW w:w="710" w:type="dxa"/>
            <w:vMerge/>
          </w:tcPr>
          <w:p w:rsidR="00C34A24" w:rsidRPr="00822984" w:rsidRDefault="00C34A2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C34A24" w:rsidRPr="00822984" w:rsidRDefault="00C34A2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34A24" w:rsidRPr="00822984" w:rsidRDefault="00C34A2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A24" w:rsidRPr="00822984" w:rsidRDefault="00D332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C34A24" w:rsidRPr="00822984" w:rsidRDefault="00D3325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3/4</w:t>
            </w:r>
          </w:p>
        </w:tc>
        <w:tc>
          <w:tcPr>
            <w:tcW w:w="992" w:type="dxa"/>
          </w:tcPr>
          <w:p w:rsidR="00C34A2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86,8</w:t>
            </w:r>
          </w:p>
        </w:tc>
        <w:tc>
          <w:tcPr>
            <w:tcW w:w="992" w:type="dxa"/>
          </w:tcPr>
          <w:p w:rsidR="00C34A2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A24" w:rsidRPr="00822984" w:rsidRDefault="00C34A2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33254" w:rsidRPr="00822984" w:rsidTr="00BC65B9">
        <w:trPr>
          <w:trHeight w:val="275"/>
        </w:trPr>
        <w:tc>
          <w:tcPr>
            <w:tcW w:w="710" w:type="dxa"/>
          </w:tcPr>
          <w:p w:rsidR="00D33254" w:rsidRPr="00822984" w:rsidRDefault="00D332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33254" w:rsidRPr="00822984" w:rsidRDefault="00D3325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D33254" w:rsidRPr="00822984" w:rsidRDefault="00D332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3254" w:rsidRPr="00822984" w:rsidRDefault="00D332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33254" w:rsidRPr="00822984" w:rsidRDefault="00D33254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86,8</w:t>
            </w:r>
          </w:p>
        </w:tc>
        <w:tc>
          <w:tcPr>
            <w:tcW w:w="1134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>Автомобиль</w:t>
            </w:r>
            <w:r w:rsidRPr="00822984">
              <w:rPr>
                <w:sz w:val="18"/>
                <w:szCs w:val="18"/>
                <w:lang w:val="en-US"/>
              </w:rPr>
              <w:t xml:space="preserve"> </w:t>
            </w:r>
            <w:r w:rsidRPr="00822984">
              <w:rPr>
                <w:sz w:val="18"/>
                <w:szCs w:val="18"/>
              </w:rPr>
              <w:t>легковой</w:t>
            </w:r>
            <w:r w:rsidRPr="00822984">
              <w:rPr>
                <w:sz w:val="18"/>
                <w:szCs w:val="18"/>
                <w:lang w:val="en-US"/>
              </w:rPr>
              <w:t xml:space="preserve"> Volkswagen Passat Varian</w:t>
            </w:r>
          </w:p>
        </w:tc>
        <w:tc>
          <w:tcPr>
            <w:tcW w:w="1418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29 555,56</w:t>
            </w:r>
          </w:p>
        </w:tc>
      </w:tr>
      <w:tr w:rsidR="00D33254" w:rsidRPr="00822984" w:rsidTr="00D33254">
        <w:trPr>
          <w:trHeight w:val="555"/>
        </w:trPr>
        <w:tc>
          <w:tcPr>
            <w:tcW w:w="710" w:type="dxa"/>
            <w:vMerge w:val="restart"/>
          </w:tcPr>
          <w:p w:rsidR="00D33254" w:rsidRPr="00822984" w:rsidRDefault="00D332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</w:t>
            </w:r>
            <w:r w:rsidR="006135CC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D33254" w:rsidRPr="00822984" w:rsidRDefault="00D33254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Попков </w:t>
            </w:r>
            <w:r w:rsidR="006135CC">
              <w:rPr>
                <w:sz w:val="18"/>
                <w:szCs w:val="18"/>
              </w:rPr>
              <w:t>Н.И.</w:t>
            </w:r>
          </w:p>
        </w:tc>
        <w:tc>
          <w:tcPr>
            <w:tcW w:w="1559" w:type="dxa"/>
            <w:vMerge w:val="restart"/>
          </w:tcPr>
          <w:p w:rsidR="00D33254" w:rsidRPr="00822984" w:rsidRDefault="00D3325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МУДОД ДЮСШ «Арсенал»</w:t>
            </w:r>
          </w:p>
        </w:tc>
        <w:tc>
          <w:tcPr>
            <w:tcW w:w="1276" w:type="dxa"/>
          </w:tcPr>
          <w:p w:rsidR="00D33254" w:rsidRPr="00822984" w:rsidRDefault="00D332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33254" w:rsidRPr="00822984" w:rsidRDefault="00D3325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71,5</w:t>
            </w: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>Автомобиль</w:t>
            </w:r>
            <w:r w:rsidRPr="00822984">
              <w:rPr>
                <w:sz w:val="18"/>
                <w:szCs w:val="18"/>
                <w:lang w:val="en-US"/>
              </w:rPr>
              <w:t xml:space="preserve"> </w:t>
            </w:r>
            <w:r w:rsidRPr="00822984">
              <w:rPr>
                <w:sz w:val="18"/>
                <w:szCs w:val="18"/>
              </w:rPr>
              <w:t>легковой</w:t>
            </w:r>
            <w:r w:rsidRPr="00822984">
              <w:rPr>
                <w:sz w:val="18"/>
                <w:szCs w:val="18"/>
                <w:lang w:val="en-US"/>
              </w:rPr>
              <w:t xml:space="preserve"> Toyota Land Cruiser Prado</w:t>
            </w:r>
          </w:p>
        </w:tc>
        <w:tc>
          <w:tcPr>
            <w:tcW w:w="1418" w:type="dxa"/>
            <w:vMerge w:val="restart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812 860</w:t>
            </w:r>
          </w:p>
        </w:tc>
      </w:tr>
      <w:tr w:rsidR="00D33254" w:rsidRPr="00822984" w:rsidTr="00BC65B9">
        <w:trPr>
          <w:trHeight w:val="555"/>
        </w:trPr>
        <w:tc>
          <w:tcPr>
            <w:tcW w:w="710" w:type="dxa"/>
            <w:vMerge/>
          </w:tcPr>
          <w:p w:rsidR="00D33254" w:rsidRPr="00822984" w:rsidRDefault="00D332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33254" w:rsidRPr="00822984" w:rsidRDefault="00D332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33254" w:rsidRPr="00822984" w:rsidRDefault="00D332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3254" w:rsidRPr="00822984" w:rsidRDefault="00D332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Жилое здание</w:t>
            </w:r>
          </w:p>
        </w:tc>
        <w:tc>
          <w:tcPr>
            <w:tcW w:w="1843" w:type="dxa"/>
          </w:tcPr>
          <w:p w:rsidR="00D33254" w:rsidRPr="00822984" w:rsidRDefault="00D3325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111,6</w:t>
            </w: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33254" w:rsidRPr="00822984" w:rsidTr="00D33254">
        <w:trPr>
          <w:trHeight w:val="185"/>
        </w:trPr>
        <w:tc>
          <w:tcPr>
            <w:tcW w:w="710" w:type="dxa"/>
            <w:vMerge w:val="restart"/>
          </w:tcPr>
          <w:p w:rsidR="00D33254" w:rsidRPr="00822984" w:rsidRDefault="00D332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D33254" w:rsidRPr="00822984" w:rsidRDefault="00D3325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D33254" w:rsidRPr="00822984" w:rsidRDefault="00D332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3254" w:rsidRPr="00822984" w:rsidRDefault="00D332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D33254" w:rsidRPr="00822984" w:rsidRDefault="00D3325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1199</w:t>
            </w: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71,5</w:t>
            </w:r>
          </w:p>
        </w:tc>
        <w:tc>
          <w:tcPr>
            <w:tcW w:w="1134" w:type="dxa"/>
            <w:vMerge w:val="restart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135 000</w:t>
            </w:r>
          </w:p>
        </w:tc>
      </w:tr>
      <w:tr w:rsidR="00D33254" w:rsidRPr="00822984" w:rsidTr="00BC65B9">
        <w:trPr>
          <w:trHeight w:val="185"/>
        </w:trPr>
        <w:tc>
          <w:tcPr>
            <w:tcW w:w="710" w:type="dxa"/>
            <w:vMerge/>
          </w:tcPr>
          <w:p w:rsidR="00D33254" w:rsidRPr="00822984" w:rsidRDefault="00D332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33254" w:rsidRPr="00822984" w:rsidRDefault="00D332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33254" w:rsidRPr="00822984" w:rsidRDefault="00D332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3254" w:rsidRPr="00822984" w:rsidRDefault="006135CC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D33254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D33254" w:rsidRPr="00822984" w:rsidRDefault="00D33254" w:rsidP="006A1EA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(5 собственников)</w:t>
            </w: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33254" w:rsidRPr="00822984" w:rsidTr="00BC65B9">
        <w:trPr>
          <w:trHeight w:val="185"/>
        </w:trPr>
        <w:tc>
          <w:tcPr>
            <w:tcW w:w="710" w:type="dxa"/>
            <w:vMerge/>
          </w:tcPr>
          <w:p w:rsidR="00D33254" w:rsidRPr="00822984" w:rsidRDefault="00D33254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33254" w:rsidRPr="00822984" w:rsidRDefault="00D332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33254" w:rsidRPr="00822984" w:rsidRDefault="00D3325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3254" w:rsidRPr="00822984" w:rsidRDefault="00D3325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33254" w:rsidRPr="00822984" w:rsidRDefault="00D33254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82,1</w:t>
            </w:r>
          </w:p>
        </w:tc>
        <w:tc>
          <w:tcPr>
            <w:tcW w:w="992" w:type="dxa"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33254" w:rsidRPr="00822984" w:rsidRDefault="00D3325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0477A7" w:rsidRPr="00822984" w:rsidTr="00BC65B9">
        <w:trPr>
          <w:trHeight w:val="185"/>
        </w:trPr>
        <w:tc>
          <w:tcPr>
            <w:tcW w:w="710" w:type="dxa"/>
          </w:tcPr>
          <w:p w:rsidR="000477A7" w:rsidRPr="00822984" w:rsidRDefault="000477A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</w:t>
            </w:r>
            <w:r w:rsidR="006135CC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0477A7" w:rsidRPr="00822984" w:rsidRDefault="000477A7" w:rsidP="006135CC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Усенко </w:t>
            </w:r>
            <w:r w:rsidR="006135CC">
              <w:rPr>
                <w:sz w:val="18"/>
                <w:szCs w:val="18"/>
              </w:rPr>
              <w:t>Н.Ф.</w:t>
            </w:r>
          </w:p>
        </w:tc>
        <w:tc>
          <w:tcPr>
            <w:tcW w:w="1559" w:type="dxa"/>
          </w:tcPr>
          <w:p w:rsidR="000477A7" w:rsidRPr="00822984" w:rsidRDefault="000477A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МКОУ ОШ интернат начального общего </w:t>
            </w:r>
            <w:r w:rsidRPr="00822984">
              <w:rPr>
                <w:sz w:val="18"/>
                <w:szCs w:val="18"/>
              </w:rPr>
              <w:lastRenderedPageBreak/>
              <w:t>образования № 2</w:t>
            </w:r>
          </w:p>
        </w:tc>
        <w:tc>
          <w:tcPr>
            <w:tcW w:w="1276" w:type="dxa"/>
          </w:tcPr>
          <w:p w:rsidR="000477A7" w:rsidRPr="00822984" w:rsidRDefault="000477A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843" w:type="dxa"/>
          </w:tcPr>
          <w:p w:rsidR="000477A7" w:rsidRPr="00822984" w:rsidRDefault="000477A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0477A7" w:rsidRPr="00822984" w:rsidRDefault="000477A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46,5</w:t>
            </w:r>
          </w:p>
        </w:tc>
        <w:tc>
          <w:tcPr>
            <w:tcW w:w="992" w:type="dxa"/>
          </w:tcPr>
          <w:p w:rsidR="000477A7" w:rsidRPr="00822984" w:rsidRDefault="000477A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0477A7" w:rsidRPr="00822984" w:rsidRDefault="000477A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0477A7" w:rsidRPr="00822984" w:rsidRDefault="000477A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50,5</w:t>
            </w:r>
          </w:p>
        </w:tc>
        <w:tc>
          <w:tcPr>
            <w:tcW w:w="1134" w:type="dxa"/>
          </w:tcPr>
          <w:p w:rsidR="000477A7" w:rsidRPr="00822984" w:rsidRDefault="000477A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0477A7" w:rsidRPr="00822984" w:rsidRDefault="000477A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477A7" w:rsidRPr="00822984" w:rsidRDefault="000477A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942954,79</w:t>
            </w:r>
          </w:p>
        </w:tc>
      </w:tr>
      <w:tr w:rsidR="003C093F" w:rsidRPr="00822984" w:rsidTr="003C093F">
        <w:trPr>
          <w:trHeight w:val="555"/>
        </w:trPr>
        <w:tc>
          <w:tcPr>
            <w:tcW w:w="710" w:type="dxa"/>
            <w:vMerge w:val="restart"/>
          </w:tcPr>
          <w:p w:rsidR="003C093F" w:rsidRPr="00822984" w:rsidRDefault="003C093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1</w:t>
            </w:r>
            <w:r w:rsidR="00D45AC4">
              <w:rPr>
                <w:sz w:val="18"/>
                <w:szCs w:val="18"/>
              </w:rPr>
              <w:t>09</w:t>
            </w:r>
          </w:p>
        </w:tc>
        <w:tc>
          <w:tcPr>
            <w:tcW w:w="1416" w:type="dxa"/>
            <w:vMerge w:val="restart"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Болтнева</w:t>
            </w:r>
            <w:proofErr w:type="spellEnd"/>
            <w:r w:rsidRPr="00822984">
              <w:rPr>
                <w:sz w:val="18"/>
                <w:szCs w:val="18"/>
              </w:rPr>
              <w:t xml:space="preserve"> Ирина Анатольевна</w:t>
            </w:r>
          </w:p>
        </w:tc>
        <w:tc>
          <w:tcPr>
            <w:tcW w:w="1559" w:type="dxa"/>
            <w:vMerge w:val="restart"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53</w:t>
            </w:r>
          </w:p>
        </w:tc>
        <w:tc>
          <w:tcPr>
            <w:tcW w:w="1276" w:type="dxa"/>
            <w:vMerge w:val="restart"/>
          </w:tcPr>
          <w:p w:rsidR="003C093F" w:rsidRPr="00822984" w:rsidRDefault="003C093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3C093F" w:rsidRPr="00822984" w:rsidRDefault="003C093F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65,5</w:t>
            </w:r>
          </w:p>
        </w:tc>
        <w:tc>
          <w:tcPr>
            <w:tcW w:w="1134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1418" w:type="dxa"/>
            <w:vMerge w:val="restart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569 327,80</w:t>
            </w:r>
          </w:p>
        </w:tc>
      </w:tr>
      <w:tr w:rsidR="003C093F" w:rsidRPr="00822984" w:rsidTr="00BC65B9">
        <w:trPr>
          <w:trHeight w:val="555"/>
        </w:trPr>
        <w:tc>
          <w:tcPr>
            <w:tcW w:w="710" w:type="dxa"/>
            <w:vMerge/>
          </w:tcPr>
          <w:p w:rsidR="003C093F" w:rsidRPr="00822984" w:rsidRDefault="003C093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C093F" w:rsidRPr="00822984" w:rsidRDefault="003C093F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3C093F" w:rsidRPr="00822984" w:rsidRDefault="003C093F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C093F" w:rsidRPr="00822984" w:rsidRDefault="00D45AC4" w:rsidP="000340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3C093F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45,1</w:t>
            </w:r>
          </w:p>
        </w:tc>
        <w:tc>
          <w:tcPr>
            <w:tcW w:w="1134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3C093F" w:rsidRPr="00822984" w:rsidTr="003C093F">
        <w:trPr>
          <w:trHeight w:val="413"/>
        </w:trPr>
        <w:tc>
          <w:tcPr>
            <w:tcW w:w="710" w:type="dxa"/>
            <w:vMerge w:val="restart"/>
          </w:tcPr>
          <w:p w:rsidR="003C093F" w:rsidRPr="00822984" w:rsidRDefault="003C093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C093F" w:rsidRPr="00822984" w:rsidRDefault="003C093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3C093F" w:rsidRPr="00822984" w:rsidRDefault="003C093F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572</w:t>
            </w:r>
          </w:p>
        </w:tc>
        <w:tc>
          <w:tcPr>
            <w:tcW w:w="992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65,5</w:t>
            </w:r>
          </w:p>
        </w:tc>
        <w:tc>
          <w:tcPr>
            <w:tcW w:w="1134" w:type="dxa"/>
            <w:vMerge w:val="restart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238,31</w:t>
            </w:r>
          </w:p>
        </w:tc>
      </w:tr>
      <w:tr w:rsidR="003C093F" w:rsidRPr="00822984" w:rsidTr="00BC65B9">
        <w:trPr>
          <w:trHeight w:val="412"/>
        </w:trPr>
        <w:tc>
          <w:tcPr>
            <w:tcW w:w="710" w:type="dxa"/>
            <w:vMerge/>
          </w:tcPr>
          <w:p w:rsidR="003C093F" w:rsidRPr="00822984" w:rsidRDefault="003C093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C093F" w:rsidRPr="00822984" w:rsidRDefault="00D45AC4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3C093F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3C093F" w:rsidRPr="00822984" w:rsidRDefault="003C093F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45,1</w:t>
            </w:r>
          </w:p>
        </w:tc>
        <w:tc>
          <w:tcPr>
            <w:tcW w:w="992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3C093F" w:rsidRPr="00822984" w:rsidTr="00BC65B9">
        <w:trPr>
          <w:trHeight w:val="412"/>
        </w:trPr>
        <w:tc>
          <w:tcPr>
            <w:tcW w:w="710" w:type="dxa"/>
          </w:tcPr>
          <w:p w:rsidR="003C093F" w:rsidRPr="00822984" w:rsidRDefault="003C093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</w:t>
            </w:r>
            <w:r w:rsidR="00D45AC4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Картышов</w:t>
            </w:r>
            <w:proofErr w:type="spellEnd"/>
            <w:r w:rsidRPr="00822984">
              <w:rPr>
                <w:sz w:val="18"/>
                <w:szCs w:val="18"/>
              </w:rPr>
              <w:t xml:space="preserve"> Александр Юрьевич</w:t>
            </w:r>
          </w:p>
        </w:tc>
        <w:tc>
          <w:tcPr>
            <w:tcW w:w="1559" w:type="dxa"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МКП «Декоративные культуры»</w:t>
            </w:r>
          </w:p>
        </w:tc>
        <w:tc>
          <w:tcPr>
            <w:tcW w:w="1276" w:type="dxa"/>
          </w:tcPr>
          <w:p w:rsidR="003C093F" w:rsidRPr="00822984" w:rsidRDefault="003C093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C093F" w:rsidRPr="00822984" w:rsidRDefault="003C093F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42,2</w:t>
            </w:r>
          </w:p>
        </w:tc>
        <w:tc>
          <w:tcPr>
            <w:tcW w:w="992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Mitsubishi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Outlander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XL</w:t>
            </w:r>
          </w:p>
        </w:tc>
        <w:tc>
          <w:tcPr>
            <w:tcW w:w="1418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526 426,48</w:t>
            </w:r>
          </w:p>
        </w:tc>
      </w:tr>
      <w:tr w:rsidR="003C093F" w:rsidRPr="00822984" w:rsidTr="00BC65B9">
        <w:trPr>
          <w:trHeight w:val="412"/>
        </w:trPr>
        <w:tc>
          <w:tcPr>
            <w:tcW w:w="710" w:type="dxa"/>
          </w:tcPr>
          <w:p w:rsidR="003C093F" w:rsidRPr="00822984" w:rsidRDefault="003C093F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3C093F" w:rsidRPr="00822984" w:rsidRDefault="003C093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C093F" w:rsidRPr="00822984" w:rsidRDefault="003C093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3C093F" w:rsidRPr="00822984" w:rsidRDefault="003C093F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C093F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3C093F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3C093F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3C093F" w:rsidRPr="00822984" w:rsidRDefault="003C09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641997,61</w:t>
            </w:r>
          </w:p>
        </w:tc>
      </w:tr>
      <w:tr w:rsidR="00636F28" w:rsidRPr="00822984" w:rsidTr="00BC65B9">
        <w:trPr>
          <w:trHeight w:val="412"/>
        </w:trPr>
        <w:tc>
          <w:tcPr>
            <w:tcW w:w="710" w:type="dxa"/>
          </w:tcPr>
          <w:p w:rsidR="00636F28" w:rsidRPr="00822984" w:rsidRDefault="00636F2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636F28" w:rsidRPr="00822984" w:rsidRDefault="00636F2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36F28" w:rsidRPr="00822984" w:rsidRDefault="00636F2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36F28" w:rsidRPr="00822984" w:rsidRDefault="00636F2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636F28" w:rsidRPr="00822984" w:rsidRDefault="00636F28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42,0</w:t>
            </w:r>
          </w:p>
        </w:tc>
        <w:tc>
          <w:tcPr>
            <w:tcW w:w="1134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636F28" w:rsidRPr="00822984" w:rsidTr="00636F28">
        <w:trPr>
          <w:trHeight w:val="555"/>
        </w:trPr>
        <w:tc>
          <w:tcPr>
            <w:tcW w:w="710" w:type="dxa"/>
            <w:vMerge w:val="restart"/>
          </w:tcPr>
          <w:p w:rsidR="00636F28" w:rsidRPr="00822984" w:rsidRDefault="00636F2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</w:t>
            </w:r>
            <w:r w:rsidR="00D45AC4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636F28" w:rsidRPr="00822984" w:rsidRDefault="00636F28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Лебедева </w:t>
            </w:r>
            <w:r w:rsidR="00D45AC4">
              <w:rPr>
                <w:sz w:val="18"/>
                <w:szCs w:val="18"/>
              </w:rPr>
              <w:t>О.В.</w:t>
            </w:r>
          </w:p>
        </w:tc>
        <w:tc>
          <w:tcPr>
            <w:tcW w:w="1559" w:type="dxa"/>
            <w:vMerge w:val="restart"/>
          </w:tcPr>
          <w:p w:rsidR="00636F28" w:rsidRPr="00822984" w:rsidRDefault="00636F2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№168</w:t>
            </w:r>
          </w:p>
        </w:tc>
        <w:tc>
          <w:tcPr>
            <w:tcW w:w="1276" w:type="dxa"/>
          </w:tcPr>
          <w:p w:rsidR="00636F28" w:rsidRPr="00822984" w:rsidRDefault="00636F2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36F28" w:rsidRPr="00822984" w:rsidRDefault="00636F28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44,6</w:t>
            </w: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551 018,54</w:t>
            </w:r>
          </w:p>
        </w:tc>
      </w:tr>
      <w:tr w:rsidR="00636F28" w:rsidRPr="00822984" w:rsidTr="00BC65B9">
        <w:trPr>
          <w:trHeight w:val="555"/>
        </w:trPr>
        <w:tc>
          <w:tcPr>
            <w:tcW w:w="710" w:type="dxa"/>
            <w:vMerge/>
          </w:tcPr>
          <w:p w:rsidR="00636F28" w:rsidRPr="00822984" w:rsidRDefault="00636F2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36F28" w:rsidRPr="00822984" w:rsidRDefault="00636F2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36F28" w:rsidRPr="00822984" w:rsidRDefault="00636F2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36F28" w:rsidRPr="00822984" w:rsidRDefault="00636F2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1843" w:type="dxa"/>
          </w:tcPr>
          <w:p w:rsidR="00636F28" w:rsidRPr="00822984" w:rsidRDefault="00636F28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31,8</w:t>
            </w: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36F28" w:rsidRPr="00822984" w:rsidTr="00BC65B9">
        <w:trPr>
          <w:trHeight w:val="555"/>
        </w:trPr>
        <w:tc>
          <w:tcPr>
            <w:tcW w:w="710" w:type="dxa"/>
          </w:tcPr>
          <w:p w:rsidR="00636F28" w:rsidRPr="00822984" w:rsidRDefault="00636F2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636F28" w:rsidRPr="00822984" w:rsidRDefault="00636F2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636F28" w:rsidRPr="00822984" w:rsidRDefault="00636F2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36F28" w:rsidRPr="00822984" w:rsidRDefault="00636F2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36F28" w:rsidRPr="00822984" w:rsidRDefault="00636F28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45,1</w:t>
            </w: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21093</w:t>
            </w:r>
          </w:p>
        </w:tc>
        <w:tc>
          <w:tcPr>
            <w:tcW w:w="1418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520 889,96</w:t>
            </w:r>
          </w:p>
        </w:tc>
      </w:tr>
      <w:tr w:rsidR="00636F28" w:rsidRPr="00822984" w:rsidTr="00636F28">
        <w:trPr>
          <w:trHeight w:val="968"/>
        </w:trPr>
        <w:tc>
          <w:tcPr>
            <w:tcW w:w="710" w:type="dxa"/>
            <w:vMerge w:val="restart"/>
          </w:tcPr>
          <w:p w:rsidR="00636F28" w:rsidRPr="00822984" w:rsidRDefault="00636F2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</w:t>
            </w:r>
            <w:r w:rsidR="00D45AC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636F28" w:rsidRPr="00822984" w:rsidRDefault="00636F28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Кисель </w:t>
            </w:r>
            <w:r w:rsidR="00D45AC4">
              <w:rPr>
                <w:sz w:val="18"/>
                <w:szCs w:val="18"/>
              </w:rPr>
              <w:t>Т.Л.</w:t>
            </w:r>
          </w:p>
        </w:tc>
        <w:tc>
          <w:tcPr>
            <w:tcW w:w="1559" w:type="dxa"/>
            <w:vMerge w:val="restart"/>
          </w:tcPr>
          <w:p w:rsidR="00636F28" w:rsidRPr="00822984" w:rsidRDefault="00636F2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МКОУДОД «Дворец детского (юношеского) творчества»</w:t>
            </w:r>
          </w:p>
        </w:tc>
        <w:tc>
          <w:tcPr>
            <w:tcW w:w="1276" w:type="dxa"/>
          </w:tcPr>
          <w:p w:rsidR="00636F28" w:rsidRPr="00822984" w:rsidRDefault="00636F2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636F28" w:rsidRPr="00822984" w:rsidRDefault="00636F28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855 985,63</w:t>
            </w:r>
          </w:p>
        </w:tc>
      </w:tr>
      <w:tr w:rsidR="00636F28" w:rsidRPr="00822984" w:rsidTr="00D45AC4">
        <w:trPr>
          <w:trHeight w:val="549"/>
        </w:trPr>
        <w:tc>
          <w:tcPr>
            <w:tcW w:w="710" w:type="dxa"/>
            <w:vMerge/>
          </w:tcPr>
          <w:p w:rsidR="00636F28" w:rsidRPr="00822984" w:rsidRDefault="00636F28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36F28" w:rsidRPr="00822984" w:rsidRDefault="00636F2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36F28" w:rsidRPr="00822984" w:rsidRDefault="00636F2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36F28" w:rsidRPr="00822984" w:rsidRDefault="00636F2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36F28" w:rsidRPr="00822984" w:rsidRDefault="00636F28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39,4</w:t>
            </w:r>
          </w:p>
        </w:tc>
        <w:tc>
          <w:tcPr>
            <w:tcW w:w="992" w:type="dxa"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36F28" w:rsidRPr="00822984" w:rsidRDefault="00636F2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13237" w:rsidRPr="00822984" w:rsidTr="00213237">
        <w:trPr>
          <w:trHeight w:val="460"/>
        </w:trPr>
        <w:tc>
          <w:tcPr>
            <w:tcW w:w="710" w:type="dxa"/>
            <w:vMerge w:val="restart"/>
          </w:tcPr>
          <w:p w:rsidR="00213237" w:rsidRPr="00822984" w:rsidRDefault="0021323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</w:t>
            </w:r>
            <w:r w:rsidR="00D45AC4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213237" w:rsidRPr="00822984" w:rsidRDefault="00213237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Пономарев </w:t>
            </w:r>
            <w:r w:rsidR="00D45AC4">
              <w:rPr>
                <w:sz w:val="18"/>
                <w:szCs w:val="18"/>
              </w:rPr>
              <w:t>О.В.</w:t>
            </w:r>
          </w:p>
        </w:tc>
        <w:tc>
          <w:tcPr>
            <w:tcW w:w="1559" w:type="dxa"/>
            <w:vMerge w:val="restart"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МУК «Городской концертный зал»</w:t>
            </w:r>
          </w:p>
        </w:tc>
        <w:tc>
          <w:tcPr>
            <w:tcW w:w="1276" w:type="dxa"/>
            <w:vMerge w:val="restart"/>
          </w:tcPr>
          <w:p w:rsidR="00213237" w:rsidRPr="00822984" w:rsidRDefault="0021323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  <w:vMerge w:val="restart"/>
          </w:tcPr>
          <w:p w:rsidR="00213237" w:rsidRPr="00822984" w:rsidRDefault="0021323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43,0</w:t>
            </w:r>
          </w:p>
        </w:tc>
        <w:tc>
          <w:tcPr>
            <w:tcW w:w="992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Автомобили легковые: ВАЗ 21093,</w:t>
            </w:r>
          </w:p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  <w:lang w:val="en-US"/>
              </w:rPr>
              <w:t>Opel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Astra</w:t>
            </w:r>
          </w:p>
        </w:tc>
        <w:tc>
          <w:tcPr>
            <w:tcW w:w="1418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653 216,28</w:t>
            </w:r>
          </w:p>
        </w:tc>
      </w:tr>
      <w:tr w:rsidR="00213237" w:rsidRPr="00822984" w:rsidTr="00BC65B9">
        <w:trPr>
          <w:trHeight w:val="460"/>
        </w:trPr>
        <w:tc>
          <w:tcPr>
            <w:tcW w:w="710" w:type="dxa"/>
            <w:vMerge/>
          </w:tcPr>
          <w:p w:rsidR="00213237" w:rsidRPr="00822984" w:rsidRDefault="0021323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13237" w:rsidRPr="00822984" w:rsidRDefault="00213237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3237" w:rsidRPr="00822984" w:rsidRDefault="00213237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701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13237" w:rsidRPr="00822984" w:rsidTr="00BC65B9">
        <w:trPr>
          <w:trHeight w:val="460"/>
        </w:trPr>
        <w:tc>
          <w:tcPr>
            <w:tcW w:w="710" w:type="dxa"/>
            <w:vMerge/>
          </w:tcPr>
          <w:p w:rsidR="00213237" w:rsidRPr="00822984" w:rsidRDefault="0021323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13237" w:rsidRPr="00822984" w:rsidRDefault="00213237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3237" w:rsidRPr="00822984" w:rsidRDefault="00213237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13237" w:rsidRPr="00822984" w:rsidTr="00213237">
        <w:trPr>
          <w:trHeight w:val="233"/>
        </w:trPr>
        <w:tc>
          <w:tcPr>
            <w:tcW w:w="710" w:type="dxa"/>
            <w:vMerge w:val="restart"/>
          </w:tcPr>
          <w:p w:rsidR="00213237" w:rsidRPr="00822984" w:rsidRDefault="0021323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13237" w:rsidRPr="00822984" w:rsidRDefault="0021323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13237" w:rsidRPr="00822984" w:rsidRDefault="0021323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89,7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Автомобили легковые:</w:t>
            </w:r>
          </w:p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  <w:lang w:val="en-US"/>
              </w:rPr>
              <w:t>Mitsubishi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lancer</w:t>
            </w:r>
            <w:r w:rsidRPr="00822984">
              <w:rPr>
                <w:sz w:val="18"/>
                <w:szCs w:val="18"/>
              </w:rPr>
              <w:t xml:space="preserve">, </w:t>
            </w:r>
            <w:r w:rsidRPr="00822984">
              <w:rPr>
                <w:sz w:val="18"/>
                <w:szCs w:val="18"/>
                <w:lang w:val="en-US"/>
              </w:rPr>
              <w:t>Mazda</w:t>
            </w:r>
          </w:p>
        </w:tc>
        <w:tc>
          <w:tcPr>
            <w:tcW w:w="1418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717 858,84</w:t>
            </w:r>
          </w:p>
        </w:tc>
      </w:tr>
      <w:tr w:rsidR="00213237" w:rsidRPr="00822984" w:rsidTr="00BC65B9">
        <w:trPr>
          <w:trHeight w:val="232"/>
        </w:trPr>
        <w:tc>
          <w:tcPr>
            <w:tcW w:w="710" w:type="dxa"/>
            <w:vMerge/>
          </w:tcPr>
          <w:p w:rsidR="00213237" w:rsidRPr="00822984" w:rsidRDefault="0021323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13237" w:rsidRPr="00822984" w:rsidRDefault="0021323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13237" w:rsidRPr="00822984" w:rsidRDefault="0021323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33,4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13237" w:rsidRPr="00822984" w:rsidTr="00213237">
        <w:trPr>
          <w:trHeight w:val="222"/>
        </w:trPr>
        <w:tc>
          <w:tcPr>
            <w:tcW w:w="710" w:type="dxa"/>
            <w:vMerge w:val="restart"/>
          </w:tcPr>
          <w:p w:rsidR="00213237" w:rsidRPr="00822984" w:rsidRDefault="0021323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11</w:t>
            </w:r>
            <w:r w:rsidR="00D45AC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213237" w:rsidRPr="00822984" w:rsidRDefault="00213237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Соколова </w:t>
            </w:r>
            <w:r w:rsidR="00D45AC4">
              <w:rPr>
                <w:sz w:val="18"/>
                <w:szCs w:val="18"/>
              </w:rPr>
              <w:t>А.Н.</w:t>
            </w:r>
          </w:p>
        </w:tc>
        <w:tc>
          <w:tcPr>
            <w:tcW w:w="1559" w:type="dxa"/>
            <w:vMerge w:val="restart"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135</w:t>
            </w:r>
          </w:p>
        </w:tc>
        <w:tc>
          <w:tcPr>
            <w:tcW w:w="1276" w:type="dxa"/>
          </w:tcPr>
          <w:p w:rsidR="00213237" w:rsidRPr="00822984" w:rsidRDefault="0021323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13237" w:rsidRPr="00822984" w:rsidRDefault="0021323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213237" w:rsidRPr="00822984" w:rsidRDefault="00213237" w:rsidP="00213237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Qashqai</w:t>
            </w:r>
            <w:proofErr w:type="spellEnd"/>
          </w:p>
        </w:tc>
        <w:tc>
          <w:tcPr>
            <w:tcW w:w="1418" w:type="dxa"/>
            <w:vMerge w:val="restart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380 394,0</w:t>
            </w:r>
          </w:p>
        </w:tc>
      </w:tr>
      <w:tr w:rsidR="00213237" w:rsidRPr="00822984" w:rsidTr="00BC65B9">
        <w:trPr>
          <w:trHeight w:val="222"/>
        </w:trPr>
        <w:tc>
          <w:tcPr>
            <w:tcW w:w="710" w:type="dxa"/>
            <w:vMerge/>
          </w:tcPr>
          <w:p w:rsidR="00213237" w:rsidRPr="00822984" w:rsidRDefault="0021323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13237" w:rsidRPr="00822984" w:rsidRDefault="0021323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13237" w:rsidRPr="00822984" w:rsidRDefault="0021323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35,8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13237" w:rsidRPr="00822984" w:rsidTr="00BC65B9">
        <w:trPr>
          <w:trHeight w:val="222"/>
        </w:trPr>
        <w:tc>
          <w:tcPr>
            <w:tcW w:w="710" w:type="dxa"/>
            <w:vMerge/>
          </w:tcPr>
          <w:p w:rsidR="00213237" w:rsidRPr="00822984" w:rsidRDefault="0021323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13237" w:rsidRPr="00822984" w:rsidRDefault="0021323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213237" w:rsidRPr="00822984" w:rsidRDefault="0021323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20,6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13237" w:rsidRPr="00822984" w:rsidTr="00BC65B9">
        <w:trPr>
          <w:trHeight w:val="222"/>
        </w:trPr>
        <w:tc>
          <w:tcPr>
            <w:tcW w:w="710" w:type="dxa"/>
            <w:vMerge/>
          </w:tcPr>
          <w:p w:rsidR="00213237" w:rsidRPr="00822984" w:rsidRDefault="0021323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13237" w:rsidRPr="00822984" w:rsidRDefault="0021323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213237" w:rsidRPr="00822984" w:rsidRDefault="0021323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27,3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13237" w:rsidRPr="00822984" w:rsidTr="00BC65B9">
        <w:trPr>
          <w:trHeight w:val="222"/>
        </w:trPr>
        <w:tc>
          <w:tcPr>
            <w:tcW w:w="710" w:type="dxa"/>
            <w:vMerge/>
          </w:tcPr>
          <w:p w:rsidR="00213237" w:rsidRPr="00822984" w:rsidRDefault="0021323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13237" w:rsidRPr="00822984" w:rsidRDefault="0021323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213237" w:rsidRPr="00822984" w:rsidRDefault="0021323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13237" w:rsidRPr="00822984" w:rsidTr="00BC65B9">
        <w:trPr>
          <w:trHeight w:val="222"/>
        </w:trPr>
        <w:tc>
          <w:tcPr>
            <w:tcW w:w="710" w:type="dxa"/>
          </w:tcPr>
          <w:p w:rsidR="00213237" w:rsidRPr="00822984" w:rsidRDefault="0021323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213237" w:rsidRPr="00822984" w:rsidRDefault="0021323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13237" w:rsidRPr="00822984" w:rsidRDefault="0021323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13237" w:rsidRPr="00822984" w:rsidRDefault="0021323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32,7</w:t>
            </w:r>
          </w:p>
        </w:tc>
        <w:tc>
          <w:tcPr>
            <w:tcW w:w="992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13237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213237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65,7</w:t>
            </w:r>
          </w:p>
        </w:tc>
        <w:tc>
          <w:tcPr>
            <w:tcW w:w="1134" w:type="dxa"/>
          </w:tcPr>
          <w:p w:rsidR="00213237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13237" w:rsidRPr="00822984" w:rsidRDefault="0021323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100 610,0</w:t>
            </w:r>
          </w:p>
        </w:tc>
      </w:tr>
      <w:tr w:rsidR="003F178D" w:rsidRPr="00822984" w:rsidTr="00BC65B9">
        <w:trPr>
          <w:trHeight w:val="222"/>
        </w:trPr>
        <w:tc>
          <w:tcPr>
            <w:tcW w:w="710" w:type="dxa"/>
          </w:tcPr>
          <w:p w:rsidR="003F178D" w:rsidRPr="00822984" w:rsidRDefault="003F178D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F178D" w:rsidRPr="00822984" w:rsidRDefault="003F178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F178D" w:rsidRPr="00822984" w:rsidRDefault="003F178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F178D" w:rsidRPr="00822984" w:rsidRDefault="003F178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3F178D" w:rsidRPr="00822984" w:rsidRDefault="003F178D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65,7</w:t>
            </w:r>
          </w:p>
        </w:tc>
        <w:tc>
          <w:tcPr>
            <w:tcW w:w="1134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3F178D" w:rsidRPr="00822984" w:rsidTr="00BC65B9">
        <w:trPr>
          <w:trHeight w:val="222"/>
        </w:trPr>
        <w:tc>
          <w:tcPr>
            <w:tcW w:w="710" w:type="dxa"/>
          </w:tcPr>
          <w:p w:rsidR="003F178D" w:rsidRPr="00822984" w:rsidRDefault="003F178D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</w:t>
            </w:r>
            <w:r w:rsidR="00D45AC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3F178D" w:rsidRPr="00822984" w:rsidRDefault="003F178D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Перов </w:t>
            </w:r>
            <w:r w:rsidR="00D45AC4">
              <w:rPr>
                <w:sz w:val="18"/>
                <w:szCs w:val="18"/>
              </w:rPr>
              <w:t>С.Б.</w:t>
            </w:r>
          </w:p>
        </w:tc>
        <w:tc>
          <w:tcPr>
            <w:tcW w:w="1559" w:type="dxa"/>
          </w:tcPr>
          <w:p w:rsidR="003F178D" w:rsidRPr="00822984" w:rsidRDefault="003F178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Центр психолого-медико-социального сопровождения «Преображение»</w:t>
            </w:r>
          </w:p>
        </w:tc>
        <w:tc>
          <w:tcPr>
            <w:tcW w:w="1276" w:type="dxa"/>
          </w:tcPr>
          <w:p w:rsidR="003F178D" w:rsidRPr="00822984" w:rsidRDefault="003F178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F178D" w:rsidRPr="00822984" w:rsidRDefault="003F178D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49,6</w:t>
            </w:r>
          </w:p>
        </w:tc>
        <w:tc>
          <w:tcPr>
            <w:tcW w:w="992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Tiida</w:t>
            </w:r>
            <w:proofErr w:type="spellEnd"/>
          </w:p>
        </w:tc>
        <w:tc>
          <w:tcPr>
            <w:tcW w:w="1418" w:type="dxa"/>
          </w:tcPr>
          <w:p w:rsidR="003F178D" w:rsidRPr="00822984" w:rsidRDefault="003F178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952 805,0</w:t>
            </w:r>
          </w:p>
        </w:tc>
      </w:tr>
      <w:tr w:rsidR="00294D71" w:rsidRPr="00822984" w:rsidTr="00BC65B9">
        <w:trPr>
          <w:trHeight w:val="222"/>
        </w:trPr>
        <w:tc>
          <w:tcPr>
            <w:tcW w:w="710" w:type="dxa"/>
          </w:tcPr>
          <w:p w:rsidR="00294D71" w:rsidRPr="00822984" w:rsidRDefault="00294D71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</w:t>
            </w:r>
            <w:r w:rsidR="00D45AC4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</w:tcPr>
          <w:p w:rsidR="00294D71" w:rsidRPr="00822984" w:rsidRDefault="00294D71" w:rsidP="00D45AC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Лошкова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D45AC4">
              <w:rPr>
                <w:sz w:val="18"/>
                <w:szCs w:val="18"/>
              </w:rPr>
              <w:t>Н.Е.</w:t>
            </w:r>
          </w:p>
        </w:tc>
        <w:tc>
          <w:tcPr>
            <w:tcW w:w="1559" w:type="dxa"/>
          </w:tcPr>
          <w:p w:rsidR="00294D71" w:rsidRPr="00822984" w:rsidRDefault="00294D7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5</w:t>
            </w:r>
          </w:p>
        </w:tc>
        <w:tc>
          <w:tcPr>
            <w:tcW w:w="1276" w:type="dxa"/>
          </w:tcPr>
          <w:p w:rsidR="00294D71" w:rsidRPr="00822984" w:rsidRDefault="00294D7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94D71" w:rsidRPr="00822984" w:rsidRDefault="00294D71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66,1</w:t>
            </w:r>
          </w:p>
        </w:tc>
        <w:tc>
          <w:tcPr>
            <w:tcW w:w="992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Kia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Sportage</w:t>
            </w:r>
            <w:proofErr w:type="spellEnd"/>
          </w:p>
        </w:tc>
        <w:tc>
          <w:tcPr>
            <w:tcW w:w="1418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898 569,52</w:t>
            </w:r>
          </w:p>
        </w:tc>
      </w:tr>
      <w:tr w:rsidR="00294D71" w:rsidRPr="00822984" w:rsidTr="00BC65B9">
        <w:trPr>
          <w:trHeight w:val="222"/>
        </w:trPr>
        <w:tc>
          <w:tcPr>
            <w:tcW w:w="710" w:type="dxa"/>
          </w:tcPr>
          <w:p w:rsidR="00294D71" w:rsidRPr="00822984" w:rsidRDefault="00294D71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294D71" w:rsidRPr="00822984" w:rsidRDefault="00294D7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294D71" w:rsidRPr="00822984" w:rsidRDefault="00294D7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94D71" w:rsidRPr="00822984" w:rsidRDefault="00294D7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94D71" w:rsidRPr="00822984" w:rsidRDefault="00294D71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50,7</w:t>
            </w:r>
          </w:p>
        </w:tc>
        <w:tc>
          <w:tcPr>
            <w:tcW w:w="992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94D71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2115</w:t>
            </w:r>
          </w:p>
        </w:tc>
        <w:tc>
          <w:tcPr>
            <w:tcW w:w="1418" w:type="dxa"/>
          </w:tcPr>
          <w:p w:rsidR="00294D71" w:rsidRPr="00822984" w:rsidRDefault="00294D7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360 000,0</w:t>
            </w:r>
          </w:p>
        </w:tc>
      </w:tr>
      <w:tr w:rsidR="001F1802" w:rsidRPr="00822984" w:rsidTr="00BC65B9">
        <w:trPr>
          <w:trHeight w:val="222"/>
        </w:trPr>
        <w:tc>
          <w:tcPr>
            <w:tcW w:w="710" w:type="dxa"/>
          </w:tcPr>
          <w:p w:rsidR="001F1802" w:rsidRPr="00822984" w:rsidRDefault="001F180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</w:t>
            </w:r>
            <w:r w:rsidR="00D45AC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1F1802" w:rsidRPr="00822984" w:rsidRDefault="001F1802" w:rsidP="00D45AC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Юрищева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D45AC4">
              <w:rPr>
                <w:sz w:val="18"/>
                <w:szCs w:val="18"/>
              </w:rPr>
              <w:t>Т.И.</w:t>
            </w:r>
          </w:p>
        </w:tc>
        <w:tc>
          <w:tcPr>
            <w:tcW w:w="1559" w:type="dxa"/>
          </w:tcPr>
          <w:p w:rsidR="001F1802" w:rsidRPr="00822984" w:rsidRDefault="001F180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3</w:t>
            </w:r>
          </w:p>
        </w:tc>
        <w:tc>
          <w:tcPr>
            <w:tcW w:w="1276" w:type="dxa"/>
          </w:tcPr>
          <w:p w:rsidR="001F1802" w:rsidRPr="00822984" w:rsidRDefault="001F180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43" w:type="dxa"/>
          </w:tcPr>
          <w:p w:rsidR="001F1802" w:rsidRPr="00822984" w:rsidRDefault="001F1802" w:rsidP="006A1EA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(2 собственника)</w:t>
            </w:r>
          </w:p>
        </w:tc>
        <w:tc>
          <w:tcPr>
            <w:tcW w:w="992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51,3</w:t>
            </w:r>
          </w:p>
        </w:tc>
        <w:tc>
          <w:tcPr>
            <w:tcW w:w="992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1233 361,40</w:t>
            </w:r>
          </w:p>
        </w:tc>
      </w:tr>
      <w:tr w:rsidR="001F1802" w:rsidRPr="00822984" w:rsidTr="001F1802">
        <w:trPr>
          <w:trHeight w:val="555"/>
        </w:trPr>
        <w:tc>
          <w:tcPr>
            <w:tcW w:w="710" w:type="dxa"/>
            <w:vMerge w:val="restart"/>
          </w:tcPr>
          <w:p w:rsidR="001F1802" w:rsidRPr="00822984" w:rsidRDefault="001F180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</w:t>
            </w:r>
            <w:r w:rsidR="00D45AC4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Merge w:val="restart"/>
          </w:tcPr>
          <w:p w:rsidR="001F1802" w:rsidRPr="00822984" w:rsidRDefault="001F1802" w:rsidP="00D45AC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Мелёхина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D45AC4">
              <w:rPr>
                <w:sz w:val="18"/>
                <w:szCs w:val="18"/>
              </w:rPr>
              <w:t>Ю.В.</w:t>
            </w:r>
          </w:p>
        </w:tc>
        <w:tc>
          <w:tcPr>
            <w:tcW w:w="1559" w:type="dxa"/>
            <w:vMerge w:val="restart"/>
          </w:tcPr>
          <w:p w:rsidR="001F1802" w:rsidRPr="00822984" w:rsidRDefault="001F180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95</w:t>
            </w:r>
          </w:p>
        </w:tc>
        <w:tc>
          <w:tcPr>
            <w:tcW w:w="1276" w:type="dxa"/>
          </w:tcPr>
          <w:p w:rsidR="001F1802" w:rsidRPr="00822984" w:rsidRDefault="001F180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F1802" w:rsidRPr="00822984" w:rsidRDefault="001F1802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62,3</w:t>
            </w:r>
          </w:p>
        </w:tc>
        <w:tc>
          <w:tcPr>
            <w:tcW w:w="992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Scoda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Fabia</w:t>
            </w:r>
            <w:proofErr w:type="spellEnd"/>
            <w:r w:rsidRPr="00822984">
              <w:rPr>
                <w:sz w:val="18"/>
                <w:szCs w:val="18"/>
              </w:rPr>
              <w:t>, иные транспортные средства-ИМЯ-М-3006</w:t>
            </w:r>
          </w:p>
        </w:tc>
        <w:tc>
          <w:tcPr>
            <w:tcW w:w="1418" w:type="dxa"/>
            <w:vMerge w:val="restart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554 670,06</w:t>
            </w:r>
          </w:p>
        </w:tc>
      </w:tr>
      <w:tr w:rsidR="001F1802" w:rsidRPr="00822984" w:rsidTr="00BC65B9">
        <w:trPr>
          <w:trHeight w:val="555"/>
        </w:trPr>
        <w:tc>
          <w:tcPr>
            <w:tcW w:w="710" w:type="dxa"/>
            <w:vMerge/>
          </w:tcPr>
          <w:p w:rsidR="001F1802" w:rsidRPr="00822984" w:rsidRDefault="001F180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F1802" w:rsidRPr="00822984" w:rsidRDefault="001F180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F1802" w:rsidRPr="00822984" w:rsidRDefault="001F180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F1802" w:rsidRPr="00822984" w:rsidRDefault="001F180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1F1802" w:rsidRPr="00822984" w:rsidRDefault="001F1802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33,8</w:t>
            </w:r>
          </w:p>
        </w:tc>
        <w:tc>
          <w:tcPr>
            <w:tcW w:w="992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F1802" w:rsidRPr="00822984" w:rsidTr="00BC65B9">
        <w:trPr>
          <w:trHeight w:val="555"/>
        </w:trPr>
        <w:tc>
          <w:tcPr>
            <w:tcW w:w="710" w:type="dxa"/>
          </w:tcPr>
          <w:p w:rsidR="001F1802" w:rsidRPr="00822984" w:rsidRDefault="001F180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1F1802" w:rsidRPr="00822984" w:rsidRDefault="001F180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F1802" w:rsidRPr="00822984" w:rsidRDefault="001F180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F1802" w:rsidRPr="00822984" w:rsidRDefault="001F180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комната</w:t>
            </w:r>
          </w:p>
        </w:tc>
        <w:tc>
          <w:tcPr>
            <w:tcW w:w="1843" w:type="dxa"/>
          </w:tcPr>
          <w:p w:rsidR="001F1802" w:rsidRPr="00822984" w:rsidRDefault="001F1802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16,2</w:t>
            </w:r>
          </w:p>
        </w:tc>
        <w:tc>
          <w:tcPr>
            <w:tcW w:w="992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62,3</w:t>
            </w:r>
          </w:p>
        </w:tc>
        <w:tc>
          <w:tcPr>
            <w:tcW w:w="1134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6500,0</w:t>
            </w:r>
          </w:p>
        </w:tc>
      </w:tr>
      <w:tr w:rsidR="001F1802" w:rsidRPr="00822984" w:rsidTr="00BC65B9">
        <w:trPr>
          <w:trHeight w:val="555"/>
        </w:trPr>
        <w:tc>
          <w:tcPr>
            <w:tcW w:w="710" w:type="dxa"/>
          </w:tcPr>
          <w:p w:rsidR="001F1802" w:rsidRPr="00822984" w:rsidRDefault="001F1802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1F1802" w:rsidRPr="00822984" w:rsidRDefault="001F180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F1802" w:rsidRPr="00822984" w:rsidRDefault="001F180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F1802" w:rsidRPr="00822984" w:rsidRDefault="001F180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1F1802" w:rsidRPr="00822984" w:rsidRDefault="001F1802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62,3</w:t>
            </w:r>
          </w:p>
        </w:tc>
        <w:tc>
          <w:tcPr>
            <w:tcW w:w="1134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1F1802" w:rsidRPr="00822984" w:rsidRDefault="001F180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302FAE" w:rsidRPr="00822984" w:rsidTr="00302FAE">
        <w:trPr>
          <w:trHeight w:val="690"/>
        </w:trPr>
        <w:tc>
          <w:tcPr>
            <w:tcW w:w="710" w:type="dxa"/>
            <w:vMerge w:val="restart"/>
          </w:tcPr>
          <w:p w:rsidR="00302FAE" w:rsidRPr="00822984" w:rsidRDefault="00302FA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D45AC4">
              <w:rPr>
                <w:sz w:val="18"/>
                <w:szCs w:val="18"/>
              </w:rPr>
              <w:t>19</w:t>
            </w:r>
          </w:p>
        </w:tc>
        <w:tc>
          <w:tcPr>
            <w:tcW w:w="1416" w:type="dxa"/>
            <w:vMerge w:val="restart"/>
          </w:tcPr>
          <w:p w:rsidR="00302FAE" w:rsidRPr="00822984" w:rsidRDefault="00302FAE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Акулова </w:t>
            </w:r>
            <w:r w:rsidR="00D45AC4">
              <w:rPr>
                <w:sz w:val="18"/>
                <w:szCs w:val="18"/>
              </w:rPr>
              <w:t>Н.Н.</w:t>
            </w:r>
          </w:p>
        </w:tc>
        <w:tc>
          <w:tcPr>
            <w:tcW w:w="1559" w:type="dxa"/>
            <w:vMerge w:val="restart"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 СОШ № 33 </w:t>
            </w:r>
            <w:proofErr w:type="spellStart"/>
            <w:r w:rsidRPr="00822984">
              <w:rPr>
                <w:sz w:val="18"/>
                <w:szCs w:val="18"/>
              </w:rPr>
              <w:t>им.Л.П.Тихмянова</w:t>
            </w:r>
            <w:proofErr w:type="spellEnd"/>
          </w:p>
        </w:tc>
        <w:tc>
          <w:tcPr>
            <w:tcW w:w="1276" w:type="dxa"/>
          </w:tcPr>
          <w:p w:rsidR="00302FAE" w:rsidRPr="00822984" w:rsidRDefault="00302F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302FAE" w:rsidRPr="00822984" w:rsidRDefault="00302FAE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1016 402,0</w:t>
            </w:r>
          </w:p>
        </w:tc>
      </w:tr>
      <w:tr w:rsidR="00302FAE" w:rsidRPr="00822984" w:rsidTr="00BC65B9">
        <w:trPr>
          <w:trHeight w:val="690"/>
        </w:trPr>
        <w:tc>
          <w:tcPr>
            <w:tcW w:w="710" w:type="dxa"/>
            <w:vMerge/>
          </w:tcPr>
          <w:p w:rsidR="00302FAE" w:rsidRPr="00822984" w:rsidRDefault="00302FA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02FAE" w:rsidRPr="00822984" w:rsidRDefault="00302F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02FAE" w:rsidRPr="00822984" w:rsidRDefault="00302FAE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37,5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302FAE" w:rsidRPr="00822984" w:rsidTr="00302FAE">
        <w:trPr>
          <w:trHeight w:val="207"/>
        </w:trPr>
        <w:tc>
          <w:tcPr>
            <w:tcW w:w="710" w:type="dxa"/>
            <w:vMerge w:val="restart"/>
          </w:tcPr>
          <w:p w:rsidR="00302FAE" w:rsidRPr="00822984" w:rsidRDefault="00302FA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  <w:r w:rsidR="00D45AC4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302FAE" w:rsidRPr="00822984" w:rsidRDefault="00302FAE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Булычева </w:t>
            </w:r>
            <w:r w:rsidR="00D45AC4">
              <w:rPr>
                <w:sz w:val="18"/>
                <w:szCs w:val="18"/>
              </w:rPr>
              <w:t>О.Б.</w:t>
            </w:r>
          </w:p>
        </w:tc>
        <w:tc>
          <w:tcPr>
            <w:tcW w:w="1559" w:type="dxa"/>
            <w:vMerge w:val="restart"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139</w:t>
            </w:r>
          </w:p>
        </w:tc>
        <w:tc>
          <w:tcPr>
            <w:tcW w:w="1276" w:type="dxa"/>
          </w:tcPr>
          <w:p w:rsidR="00302FAE" w:rsidRPr="00822984" w:rsidRDefault="00302F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302FAE" w:rsidRPr="00822984" w:rsidRDefault="00302FAE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302FAE" w:rsidRPr="00822984" w:rsidRDefault="00302FAE" w:rsidP="00302FAE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653,1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Lada</w:t>
            </w:r>
            <w:proofErr w:type="spellEnd"/>
            <w:r w:rsidRPr="0082298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Kalina</w:t>
            </w:r>
            <w:proofErr w:type="spellEnd"/>
          </w:p>
        </w:tc>
        <w:tc>
          <w:tcPr>
            <w:tcW w:w="1418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332 525,81</w:t>
            </w:r>
          </w:p>
        </w:tc>
      </w:tr>
      <w:tr w:rsidR="00302FAE" w:rsidRPr="00822984" w:rsidTr="00BC65B9">
        <w:trPr>
          <w:trHeight w:val="206"/>
        </w:trPr>
        <w:tc>
          <w:tcPr>
            <w:tcW w:w="710" w:type="dxa"/>
            <w:vMerge/>
          </w:tcPr>
          <w:p w:rsidR="00302FAE" w:rsidRPr="00822984" w:rsidRDefault="00302FA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02FAE" w:rsidRPr="00822984" w:rsidRDefault="00302F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02FAE" w:rsidRPr="00822984" w:rsidRDefault="00302FAE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31,7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302FAE" w:rsidRPr="00822984" w:rsidTr="00BC65B9">
        <w:trPr>
          <w:trHeight w:val="206"/>
        </w:trPr>
        <w:tc>
          <w:tcPr>
            <w:tcW w:w="710" w:type="dxa"/>
            <w:vMerge/>
          </w:tcPr>
          <w:p w:rsidR="00302FAE" w:rsidRPr="00822984" w:rsidRDefault="00302FA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02FAE" w:rsidRPr="00822984" w:rsidRDefault="00302F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02FAE" w:rsidRPr="00822984" w:rsidRDefault="00302FAE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44,6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302FAE" w:rsidRPr="00822984" w:rsidTr="00BC65B9">
        <w:trPr>
          <w:trHeight w:val="206"/>
        </w:trPr>
        <w:tc>
          <w:tcPr>
            <w:tcW w:w="710" w:type="dxa"/>
            <w:vMerge/>
          </w:tcPr>
          <w:p w:rsidR="00302FAE" w:rsidRPr="00822984" w:rsidRDefault="00302FA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02FAE" w:rsidRPr="00822984" w:rsidRDefault="00302F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302FAE" w:rsidRPr="00822984" w:rsidRDefault="00302FAE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34,3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302FAE" w:rsidRPr="00822984" w:rsidTr="00BC65B9">
        <w:trPr>
          <w:trHeight w:val="206"/>
        </w:trPr>
        <w:tc>
          <w:tcPr>
            <w:tcW w:w="710" w:type="dxa"/>
          </w:tcPr>
          <w:p w:rsidR="00302FAE" w:rsidRPr="00822984" w:rsidRDefault="00302FA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02FAE" w:rsidRPr="00822984" w:rsidRDefault="00302F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02FAE" w:rsidRPr="00822984" w:rsidRDefault="00302FAE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31,7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302FAE" w:rsidRPr="00822984" w:rsidTr="00BC65B9">
        <w:trPr>
          <w:trHeight w:val="206"/>
        </w:trPr>
        <w:tc>
          <w:tcPr>
            <w:tcW w:w="710" w:type="dxa"/>
          </w:tcPr>
          <w:p w:rsidR="00302FAE" w:rsidRPr="00822984" w:rsidRDefault="00302FA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  <w:r w:rsidR="00D45AC4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302FAE" w:rsidRPr="00822984" w:rsidRDefault="00302FAE" w:rsidP="00D45AC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Жуковец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D45AC4">
              <w:rPr>
                <w:sz w:val="18"/>
                <w:szCs w:val="18"/>
              </w:rPr>
              <w:t>Е.В.</w:t>
            </w:r>
          </w:p>
        </w:tc>
        <w:tc>
          <w:tcPr>
            <w:tcW w:w="1559" w:type="dxa"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167</w:t>
            </w:r>
          </w:p>
        </w:tc>
        <w:tc>
          <w:tcPr>
            <w:tcW w:w="1276" w:type="dxa"/>
          </w:tcPr>
          <w:p w:rsidR="00302FAE" w:rsidRPr="00822984" w:rsidRDefault="00302F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302FAE" w:rsidRPr="00822984" w:rsidRDefault="00302FAE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63,6</w:t>
            </w:r>
          </w:p>
        </w:tc>
        <w:tc>
          <w:tcPr>
            <w:tcW w:w="1134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Skoda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Octavia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Tour</w:t>
            </w:r>
          </w:p>
        </w:tc>
        <w:tc>
          <w:tcPr>
            <w:tcW w:w="1418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356 966,08</w:t>
            </w:r>
          </w:p>
        </w:tc>
      </w:tr>
      <w:tr w:rsidR="00302FAE" w:rsidRPr="00822984" w:rsidTr="00302FAE">
        <w:trPr>
          <w:trHeight w:val="135"/>
        </w:trPr>
        <w:tc>
          <w:tcPr>
            <w:tcW w:w="710" w:type="dxa"/>
            <w:vMerge w:val="restart"/>
          </w:tcPr>
          <w:p w:rsidR="00302FAE" w:rsidRPr="00822984" w:rsidRDefault="00302FA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02FAE" w:rsidRPr="00822984" w:rsidRDefault="00302F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02FAE" w:rsidRPr="00822984" w:rsidRDefault="00302FAE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63,6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302FAE" w:rsidRPr="00822984" w:rsidRDefault="0034280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175 981,46</w:t>
            </w:r>
          </w:p>
        </w:tc>
      </w:tr>
      <w:tr w:rsidR="00302FAE" w:rsidRPr="00822984" w:rsidTr="00BC65B9">
        <w:trPr>
          <w:trHeight w:val="135"/>
        </w:trPr>
        <w:tc>
          <w:tcPr>
            <w:tcW w:w="710" w:type="dxa"/>
            <w:vMerge/>
          </w:tcPr>
          <w:p w:rsidR="00302FAE" w:rsidRPr="00822984" w:rsidRDefault="00302FAE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02FAE" w:rsidRPr="00822984" w:rsidRDefault="00302F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02FAE" w:rsidRPr="00822984" w:rsidRDefault="00302F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302FAE" w:rsidRPr="00822984" w:rsidRDefault="00302FAE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02FAE" w:rsidRPr="00822984" w:rsidRDefault="00302FAE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342800" w:rsidRPr="00822984" w:rsidTr="00BC65B9">
        <w:trPr>
          <w:trHeight w:val="135"/>
        </w:trPr>
        <w:tc>
          <w:tcPr>
            <w:tcW w:w="710" w:type="dxa"/>
          </w:tcPr>
          <w:p w:rsidR="00342800" w:rsidRPr="00822984" w:rsidRDefault="00342800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42800" w:rsidRPr="00822984" w:rsidRDefault="00342800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42800" w:rsidRPr="00822984" w:rsidRDefault="0034280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42800" w:rsidRPr="00822984" w:rsidRDefault="0034280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42800" w:rsidRPr="00822984" w:rsidRDefault="00342800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342800" w:rsidRPr="00822984" w:rsidRDefault="0034280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42800" w:rsidRPr="00822984" w:rsidRDefault="0034280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342800" w:rsidRPr="00822984" w:rsidRDefault="0034280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342800" w:rsidRPr="00822984" w:rsidRDefault="0034280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42800" w:rsidRPr="00822984" w:rsidRDefault="0034280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42800" w:rsidRPr="00822984" w:rsidRDefault="0034280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342800" w:rsidRPr="00822984" w:rsidRDefault="0034280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D86E57" w:rsidRPr="00822984" w:rsidTr="00DA7D7B">
        <w:trPr>
          <w:trHeight w:val="848"/>
        </w:trPr>
        <w:tc>
          <w:tcPr>
            <w:tcW w:w="710" w:type="dxa"/>
          </w:tcPr>
          <w:p w:rsidR="00D86E57" w:rsidRPr="00822984" w:rsidRDefault="00D86E5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86E57" w:rsidRPr="00822984" w:rsidRDefault="00D86E5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86E57" w:rsidRPr="00822984" w:rsidRDefault="00D86E57" w:rsidP="006A1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63,6</w:t>
            </w:r>
          </w:p>
        </w:tc>
        <w:tc>
          <w:tcPr>
            <w:tcW w:w="1134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D86E57" w:rsidRPr="00822984" w:rsidTr="00D86E57">
        <w:trPr>
          <w:trHeight w:val="550"/>
        </w:trPr>
        <w:tc>
          <w:tcPr>
            <w:tcW w:w="710" w:type="dxa"/>
            <w:vMerge w:val="restart"/>
          </w:tcPr>
          <w:p w:rsidR="00D86E57" w:rsidRPr="00822984" w:rsidRDefault="00D86E5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  <w:r w:rsidR="00D45AC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D86E57" w:rsidRPr="00822984" w:rsidRDefault="00D86E57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Левина </w:t>
            </w:r>
            <w:r w:rsidR="00D45AC4">
              <w:rPr>
                <w:sz w:val="18"/>
                <w:szCs w:val="18"/>
              </w:rPr>
              <w:t>М.Н.</w:t>
            </w:r>
          </w:p>
        </w:tc>
        <w:tc>
          <w:tcPr>
            <w:tcW w:w="1559" w:type="dxa"/>
            <w:vMerge w:val="restart"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МУК «Центр (клуб) культуры и досуга»</w:t>
            </w:r>
          </w:p>
        </w:tc>
        <w:tc>
          <w:tcPr>
            <w:tcW w:w="1276" w:type="dxa"/>
          </w:tcPr>
          <w:p w:rsidR="00D86E57" w:rsidRPr="00822984" w:rsidRDefault="00D86E5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86E57" w:rsidRPr="00822984" w:rsidRDefault="00D86E5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43,3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737 990,84</w:t>
            </w:r>
          </w:p>
        </w:tc>
      </w:tr>
      <w:tr w:rsidR="00D86E57" w:rsidRPr="00822984" w:rsidTr="00BC65B9">
        <w:trPr>
          <w:trHeight w:val="550"/>
        </w:trPr>
        <w:tc>
          <w:tcPr>
            <w:tcW w:w="710" w:type="dxa"/>
            <w:vMerge/>
          </w:tcPr>
          <w:p w:rsidR="00D86E57" w:rsidRPr="00822984" w:rsidRDefault="00D86E5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86E57" w:rsidRPr="00822984" w:rsidRDefault="00D86E5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86E57" w:rsidRPr="00822984" w:rsidRDefault="00D86E5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50,9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86E57" w:rsidRPr="00822984" w:rsidTr="00BC65B9">
        <w:trPr>
          <w:trHeight w:val="550"/>
        </w:trPr>
        <w:tc>
          <w:tcPr>
            <w:tcW w:w="710" w:type="dxa"/>
            <w:vMerge/>
          </w:tcPr>
          <w:p w:rsidR="00D86E57" w:rsidRPr="00822984" w:rsidRDefault="00D86E5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86E57" w:rsidRPr="00822984" w:rsidRDefault="00D86E5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86E57" w:rsidRPr="00822984" w:rsidRDefault="00D86E5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68,3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86E57" w:rsidRPr="00822984" w:rsidTr="00BC65B9">
        <w:trPr>
          <w:trHeight w:val="550"/>
        </w:trPr>
        <w:tc>
          <w:tcPr>
            <w:tcW w:w="710" w:type="dxa"/>
          </w:tcPr>
          <w:p w:rsidR="00D86E57" w:rsidRPr="00822984" w:rsidRDefault="00D86E5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86E57" w:rsidRPr="00822984" w:rsidRDefault="00D86E5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86E57" w:rsidRPr="00822984" w:rsidRDefault="00D86E5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43,3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50,9</w:t>
            </w:r>
          </w:p>
        </w:tc>
        <w:tc>
          <w:tcPr>
            <w:tcW w:w="1134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710 797,14</w:t>
            </w:r>
          </w:p>
        </w:tc>
      </w:tr>
      <w:tr w:rsidR="00D86E57" w:rsidRPr="00822984" w:rsidTr="00D86E57">
        <w:trPr>
          <w:trHeight w:val="555"/>
        </w:trPr>
        <w:tc>
          <w:tcPr>
            <w:tcW w:w="710" w:type="dxa"/>
            <w:vMerge w:val="restart"/>
          </w:tcPr>
          <w:p w:rsidR="00D86E57" w:rsidRPr="00822984" w:rsidRDefault="00D86E5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  <w:r w:rsidR="00D45AC4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D86E57" w:rsidRPr="00822984" w:rsidRDefault="00D86E57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Лебедева </w:t>
            </w:r>
            <w:r w:rsidR="00D45AC4">
              <w:rPr>
                <w:sz w:val="18"/>
                <w:szCs w:val="18"/>
              </w:rPr>
              <w:t>Е.Н.</w:t>
            </w:r>
          </w:p>
        </w:tc>
        <w:tc>
          <w:tcPr>
            <w:tcW w:w="1559" w:type="dxa"/>
            <w:vMerge w:val="restart"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22</w:t>
            </w:r>
          </w:p>
        </w:tc>
        <w:tc>
          <w:tcPr>
            <w:tcW w:w="1276" w:type="dxa"/>
          </w:tcPr>
          <w:p w:rsidR="00D86E57" w:rsidRPr="00822984" w:rsidRDefault="00D86E5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86E57" w:rsidRPr="00822984" w:rsidRDefault="00D86E5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47,4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Opel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Corsa</w:t>
            </w:r>
            <w:proofErr w:type="spellEnd"/>
          </w:p>
        </w:tc>
        <w:tc>
          <w:tcPr>
            <w:tcW w:w="1418" w:type="dxa"/>
            <w:vMerge w:val="restart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376 767,24</w:t>
            </w:r>
          </w:p>
        </w:tc>
      </w:tr>
      <w:tr w:rsidR="00D86E57" w:rsidRPr="00822984" w:rsidTr="00BC65B9">
        <w:trPr>
          <w:trHeight w:val="555"/>
        </w:trPr>
        <w:tc>
          <w:tcPr>
            <w:tcW w:w="710" w:type="dxa"/>
            <w:vMerge/>
          </w:tcPr>
          <w:p w:rsidR="00D86E57" w:rsidRPr="00822984" w:rsidRDefault="00D86E5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86E57" w:rsidRPr="00822984" w:rsidRDefault="00D86E5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86E57" w:rsidRPr="00822984" w:rsidRDefault="00D86E5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44,2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86E57" w:rsidRPr="00822984" w:rsidTr="00BC65B9">
        <w:trPr>
          <w:trHeight w:val="555"/>
        </w:trPr>
        <w:tc>
          <w:tcPr>
            <w:tcW w:w="710" w:type="dxa"/>
          </w:tcPr>
          <w:p w:rsidR="00D86E57" w:rsidRPr="00822984" w:rsidRDefault="00D86E57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D86E57" w:rsidRPr="00822984" w:rsidRDefault="00D86E5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86E57" w:rsidRPr="00822984" w:rsidRDefault="00D86E5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86E57" w:rsidRPr="00822984" w:rsidRDefault="00D86E57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47,4</w:t>
            </w:r>
          </w:p>
        </w:tc>
        <w:tc>
          <w:tcPr>
            <w:tcW w:w="992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D86E57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Opel Vectra</w:t>
            </w:r>
          </w:p>
        </w:tc>
        <w:tc>
          <w:tcPr>
            <w:tcW w:w="1418" w:type="dxa"/>
          </w:tcPr>
          <w:p w:rsidR="00D86E57" w:rsidRPr="00822984" w:rsidRDefault="00D86E5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227 480,09</w:t>
            </w:r>
          </w:p>
        </w:tc>
      </w:tr>
      <w:tr w:rsidR="00E4770B" w:rsidRPr="00822984" w:rsidTr="00BC65B9">
        <w:trPr>
          <w:trHeight w:val="555"/>
        </w:trPr>
        <w:tc>
          <w:tcPr>
            <w:tcW w:w="710" w:type="dxa"/>
          </w:tcPr>
          <w:p w:rsidR="00E4770B" w:rsidRPr="00822984" w:rsidRDefault="00E4770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  <w:r w:rsidR="00D45AC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E4770B" w:rsidRPr="00822984" w:rsidRDefault="00E4770B" w:rsidP="00D45AC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Тухова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D45AC4">
              <w:rPr>
                <w:sz w:val="18"/>
                <w:szCs w:val="18"/>
              </w:rPr>
              <w:t>Л.Ф.</w:t>
            </w:r>
          </w:p>
        </w:tc>
        <w:tc>
          <w:tcPr>
            <w:tcW w:w="1559" w:type="dxa"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17</w:t>
            </w:r>
          </w:p>
        </w:tc>
        <w:tc>
          <w:tcPr>
            <w:tcW w:w="1276" w:type="dxa"/>
          </w:tcPr>
          <w:p w:rsidR="00E4770B" w:rsidRPr="00822984" w:rsidRDefault="00E477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E4770B" w:rsidRPr="00822984" w:rsidRDefault="00E4770B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63,4</w:t>
            </w:r>
          </w:p>
        </w:tc>
        <w:tc>
          <w:tcPr>
            <w:tcW w:w="1134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427 446,80</w:t>
            </w:r>
          </w:p>
        </w:tc>
      </w:tr>
      <w:tr w:rsidR="00E4770B" w:rsidRPr="00822984" w:rsidTr="00E4770B">
        <w:trPr>
          <w:trHeight w:val="278"/>
        </w:trPr>
        <w:tc>
          <w:tcPr>
            <w:tcW w:w="710" w:type="dxa"/>
            <w:vMerge w:val="restart"/>
          </w:tcPr>
          <w:p w:rsidR="00E4770B" w:rsidRPr="00822984" w:rsidRDefault="00E4770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770B" w:rsidRPr="00822984" w:rsidRDefault="00E477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4770B" w:rsidRPr="00822984" w:rsidRDefault="00E4770B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2107</w:t>
            </w:r>
          </w:p>
        </w:tc>
        <w:tc>
          <w:tcPr>
            <w:tcW w:w="1418" w:type="dxa"/>
            <w:vMerge w:val="restart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833 624,95</w:t>
            </w:r>
          </w:p>
        </w:tc>
      </w:tr>
      <w:tr w:rsidR="00E4770B" w:rsidRPr="00822984" w:rsidTr="00BC65B9">
        <w:trPr>
          <w:trHeight w:val="277"/>
        </w:trPr>
        <w:tc>
          <w:tcPr>
            <w:tcW w:w="710" w:type="dxa"/>
            <w:vMerge/>
          </w:tcPr>
          <w:p w:rsidR="00E4770B" w:rsidRPr="00822984" w:rsidRDefault="00E4770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770B" w:rsidRPr="00822984" w:rsidRDefault="00E477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4770B" w:rsidRPr="00822984" w:rsidRDefault="00E4770B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4770B" w:rsidRPr="00822984" w:rsidTr="00BC65B9">
        <w:trPr>
          <w:trHeight w:val="277"/>
        </w:trPr>
        <w:tc>
          <w:tcPr>
            <w:tcW w:w="710" w:type="dxa"/>
          </w:tcPr>
          <w:p w:rsidR="00E4770B" w:rsidRPr="00822984" w:rsidRDefault="00E4770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  <w:r w:rsidR="00D45AC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E4770B" w:rsidRPr="00822984" w:rsidRDefault="00E4770B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Прохорова </w:t>
            </w:r>
            <w:r w:rsidR="00D45AC4">
              <w:rPr>
                <w:sz w:val="18"/>
                <w:szCs w:val="18"/>
              </w:rPr>
              <w:t>Т.Е.</w:t>
            </w:r>
          </w:p>
        </w:tc>
        <w:tc>
          <w:tcPr>
            <w:tcW w:w="1559" w:type="dxa"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151</w:t>
            </w:r>
          </w:p>
        </w:tc>
        <w:tc>
          <w:tcPr>
            <w:tcW w:w="1276" w:type="dxa"/>
          </w:tcPr>
          <w:p w:rsidR="00E4770B" w:rsidRPr="00822984" w:rsidRDefault="00E477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4770B" w:rsidRPr="00822984" w:rsidRDefault="00E4770B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64,3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Honda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CR</w:t>
            </w:r>
            <w:r w:rsidRPr="00822984">
              <w:rPr>
                <w:sz w:val="18"/>
                <w:szCs w:val="18"/>
              </w:rPr>
              <w:t>-</w:t>
            </w:r>
            <w:r w:rsidRPr="00822984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1418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483 493,21</w:t>
            </w:r>
          </w:p>
        </w:tc>
      </w:tr>
      <w:tr w:rsidR="00E4770B" w:rsidRPr="00822984" w:rsidTr="00E4770B">
        <w:trPr>
          <w:trHeight w:val="69"/>
        </w:trPr>
        <w:tc>
          <w:tcPr>
            <w:tcW w:w="710" w:type="dxa"/>
            <w:vMerge w:val="restart"/>
          </w:tcPr>
          <w:p w:rsidR="00E4770B" w:rsidRPr="00822984" w:rsidRDefault="00E4770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770B" w:rsidRPr="00822984" w:rsidRDefault="00E477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4770B" w:rsidRPr="00822984" w:rsidRDefault="00E4770B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643 497,36</w:t>
            </w:r>
          </w:p>
        </w:tc>
      </w:tr>
      <w:tr w:rsidR="00E4770B" w:rsidRPr="00822984" w:rsidTr="00BC65B9">
        <w:trPr>
          <w:trHeight w:val="67"/>
        </w:trPr>
        <w:tc>
          <w:tcPr>
            <w:tcW w:w="710" w:type="dxa"/>
            <w:vMerge/>
          </w:tcPr>
          <w:p w:rsidR="00E4770B" w:rsidRPr="00822984" w:rsidRDefault="00E4770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770B" w:rsidRPr="00822984" w:rsidRDefault="00E477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4770B" w:rsidRPr="00822984" w:rsidRDefault="00E4770B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Общая долевая, доля </w:t>
            </w:r>
            <w:r w:rsidRPr="00822984">
              <w:rPr>
                <w:sz w:val="18"/>
                <w:szCs w:val="18"/>
              </w:rPr>
              <w:lastRenderedPageBreak/>
              <w:t>в праве 1/2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64,3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4770B" w:rsidRPr="00822984" w:rsidTr="00BC65B9">
        <w:trPr>
          <w:trHeight w:val="67"/>
        </w:trPr>
        <w:tc>
          <w:tcPr>
            <w:tcW w:w="710" w:type="dxa"/>
            <w:vMerge/>
          </w:tcPr>
          <w:p w:rsidR="00E4770B" w:rsidRPr="00822984" w:rsidRDefault="00E4770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770B" w:rsidRPr="00822984" w:rsidRDefault="00E477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E4770B" w:rsidRPr="00822984" w:rsidRDefault="00E4770B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4770B" w:rsidRPr="00822984" w:rsidTr="00BC65B9">
        <w:trPr>
          <w:trHeight w:val="67"/>
        </w:trPr>
        <w:tc>
          <w:tcPr>
            <w:tcW w:w="710" w:type="dxa"/>
            <w:vMerge/>
          </w:tcPr>
          <w:p w:rsidR="00E4770B" w:rsidRPr="00822984" w:rsidRDefault="00E4770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770B" w:rsidRPr="00822984" w:rsidRDefault="00E477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770B" w:rsidRPr="00822984" w:rsidRDefault="00E477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E4770B" w:rsidRPr="00822984" w:rsidRDefault="00E4770B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23,8</w:t>
            </w:r>
          </w:p>
        </w:tc>
        <w:tc>
          <w:tcPr>
            <w:tcW w:w="992" w:type="dxa"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770B" w:rsidRPr="00822984" w:rsidRDefault="00E4770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A7ADC" w:rsidRPr="00822984" w:rsidTr="00EA7ADC">
        <w:trPr>
          <w:trHeight w:val="690"/>
        </w:trPr>
        <w:tc>
          <w:tcPr>
            <w:tcW w:w="710" w:type="dxa"/>
            <w:vMerge w:val="restart"/>
          </w:tcPr>
          <w:p w:rsidR="00EA7ADC" w:rsidRPr="00822984" w:rsidRDefault="00EA7AD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  <w:r w:rsidR="00D45AC4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EA7ADC" w:rsidRPr="00822984" w:rsidRDefault="00EA7ADC" w:rsidP="00D45AC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Казаковцева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D45AC4">
              <w:rPr>
                <w:sz w:val="18"/>
                <w:szCs w:val="18"/>
              </w:rPr>
              <w:t>М.В.</w:t>
            </w:r>
          </w:p>
        </w:tc>
        <w:tc>
          <w:tcPr>
            <w:tcW w:w="1559" w:type="dxa"/>
            <w:vMerge w:val="restart"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МБОУСОШ № 13 </w:t>
            </w:r>
            <w:proofErr w:type="spellStart"/>
            <w:r w:rsidRPr="00822984">
              <w:rPr>
                <w:sz w:val="18"/>
                <w:szCs w:val="18"/>
              </w:rPr>
              <w:t>им.И.В.Болдина</w:t>
            </w:r>
            <w:proofErr w:type="spellEnd"/>
          </w:p>
        </w:tc>
        <w:tc>
          <w:tcPr>
            <w:tcW w:w="1276" w:type="dxa"/>
          </w:tcPr>
          <w:p w:rsidR="00EA7ADC" w:rsidRPr="00822984" w:rsidRDefault="00EA7AD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A7ADC" w:rsidRPr="00822984" w:rsidRDefault="00EA7ADC" w:rsidP="006A1EA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817 288,21</w:t>
            </w:r>
          </w:p>
        </w:tc>
      </w:tr>
      <w:tr w:rsidR="00EA7ADC" w:rsidRPr="00822984" w:rsidTr="00BC65B9">
        <w:trPr>
          <w:trHeight w:val="690"/>
        </w:trPr>
        <w:tc>
          <w:tcPr>
            <w:tcW w:w="710" w:type="dxa"/>
            <w:vMerge/>
          </w:tcPr>
          <w:p w:rsidR="00EA7ADC" w:rsidRPr="00822984" w:rsidRDefault="00EA7AD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A7ADC" w:rsidRPr="00822984" w:rsidRDefault="00EA7AD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A7ADC" w:rsidRPr="00822984" w:rsidRDefault="00EA7ADC" w:rsidP="00EA7AD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(2 собственника)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66,6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A7ADC" w:rsidRPr="00822984" w:rsidTr="00EA7ADC">
        <w:trPr>
          <w:trHeight w:val="230"/>
        </w:trPr>
        <w:tc>
          <w:tcPr>
            <w:tcW w:w="710" w:type="dxa"/>
            <w:vMerge w:val="restart"/>
          </w:tcPr>
          <w:p w:rsidR="00EA7ADC" w:rsidRPr="00822984" w:rsidRDefault="00EA7AD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A7ADC" w:rsidRPr="00822984" w:rsidRDefault="00EA7AD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A7ADC" w:rsidRPr="00822984" w:rsidRDefault="00EA7AD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927,5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Citroen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C</w:t>
            </w:r>
            <w:r w:rsidRPr="00822984">
              <w:rPr>
                <w:sz w:val="18"/>
                <w:szCs w:val="18"/>
              </w:rPr>
              <w:t xml:space="preserve">3 </w:t>
            </w:r>
            <w:r w:rsidRPr="00822984">
              <w:rPr>
                <w:sz w:val="18"/>
                <w:szCs w:val="18"/>
                <w:lang w:val="en-US"/>
              </w:rPr>
              <w:t>Picasso</w:t>
            </w:r>
          </w:p>
        </w:tc>
        <w:tc>
          <w:tcPr>
            <w:tcW w:w="1418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101 971,62</w:t>
            </w:r>
          </w:p>
        </w:tc>
      </w:tr>
      <w:tr w:rsidR="00EA7ADC" w:rsidRPr="00822984" w:rsidTr="00BC65B9">
        <w:trPr>
          <w:trHeight w:val="230"/>
        </w:trPr>
        <w:tc>
          <w:tcPr>
            <w:tcW w:w="710" w:type="dxa"/>
            <w:vMerge/>
          </w:tcPr>
          <w:p w:rsidR="00EA7ADC" w:rsidRPr="00822984" w:rsidRDefault="00EA7AD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A7ADC" w:rsidRPr="00822984" w:rsidRDefault="00EA7AD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A7ADC" w:rsidRPr="00822984" w:rsidRDefault="00EA7ADC" w:rsidP="00EA7AD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(2 собственника)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66,6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A7ADC" w:rsidRPr="00822984" w:rsidTr="00BC65B9">
        <w:trPr>
          <w:trHeight w:val="230"/>
        </w:trPr>
        <w:tc>
          <w:tcPr>
            <w:tcW w:w="710" w:type="dxa"/>
            <w:vMerge/>
          </w:tcPr>
          <w:p w:rsidR="00EA7ADC" w:rsidRPr="00822984" w:rsidRDefault="00EA7AD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A7ADC" w:rsidRPr="00822984" w:rsidRDefault="00EA7AD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EA7ADC" w:rsidRPr="00822984" w:rsidRDefault="00EA7AD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66,6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A7ADC" w:rsidRPr="00822984" w:rsidTr="00EA7ADC">
        <w:trPr>
          <w:trHeight w:val="279"/>
        </w:trPr>
        <w:tc>
          <w:tcPr>
            <w:tcW w:w="710" w:type="dxa"/>
            <w:vMerge w:val="restart"/>
          </w:tcPr>
          <w:p w:rsidR="00EA7ADC" w:rsidRPr="00822984" w:rsidRDefault="00EA7AD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  <w:r w:rsidR="00D45AC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EA7ADC" w:rsidRPr="00822984" w:rsidRDefault="00EA7ADC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Пашинина </w:t>
            </w:r>
            <w:r w:rsidR="00D45AC4">
              <w:rPr>
                <w:sz w:val="18"/>
                <w:szCs w:val="18"/>
              </w:rPr>
              <w:t>В.В.</w:t>
            </w:r>
          </w:p>
        </w:tc>
        <w:tc>
          <w:tcPr>
            <w:tcW w:w="1559" w:type="dxa"/>
            <w:vMerge w:val="restart"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41</w:t>
            </w:r>
          </w:p>
        </w:tc>
        <w:tc>
          <w:tcPr>
            <w:tcW w:w="1276" w:type="dxa"/>
          </w:tcPr>
          <w:p w:rsidR="00EA7ADC" w:rsidRPr="00822984" w:rsidRDefault="00EA7AD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A7ADC" w:rsidRPr="00822984" w:rsidRDefault="00EA7AD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2057 027,75</w:t>
            </w:r>
          </w:p>
        </w:tc>
      </w:tr>
      <w:tr w:rsidR="00EA7ADC" w:rsidRPr="00822984" w:rsidTr="00BC65B9">
        <w:trPr>
          <w:trHeight w:val="277"/>
        </w:trPr>
        <w:tc>
          <w:tcPr>
            <w:tcW w:w="710" w:type="dxa"/>
            <w:vMerge/>
          </w:tcPr>
          <w:p w:rsidR="00EA7ADC" w:rsidRPr="00822984" w:rsidRDefault="00EA7AD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A7ADC" w:rsidRPr="00822984" w:rsidRDefault="00EA7AD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A7ADC" w:rsidRPr="00822984" w:rsidRDefault="00EA7AD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52,8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A7ADC" w:rsidRPr="00822984" w:rsidTr="00BC65B9">
        <w:trPr>
          <w:trHeight w:val="277"/>
        </w:trPr>
        <w:tc>
          <w:tcPr>
            <w:tcW w:w="710" w:type="dxa"/>
            <w:vMerge/>
          </w:tcPr>
          <w:p w:rsidR="00EA7ADC" w:rsidRPr="00822984" w:rsidRDefault="00EA7AD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A7ADC" w:rsidRPr="00822984" w:rsidRDefault="00EA7AD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EA7ADC" w:rsidRPr="00822984" w:rsidRDefault="00EA7AD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A7ADC" w:rsidRPr="00822984" w:rsidTr="00BC65B9">
        <w:trPr>
          <w:trHeight w:val="277"/>
        </w:trPr>
        <w:tc>
          <w:tcPr>
            <w:tcW w:w="710" w:type="dxa"/>
            <w:vMerge/>
          </w:tcPr>
          <w:p w:rsidR="00EA7ADC" w:rsidRPr="00822984" w:rsidRDefault="00EA7AD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A7ADC" w:rsidRPr="00822984" w:rsidRDefault="00EA7AD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EA7ADC" w:rsidRPr="00822984" w:rsidRDefault="00EA7AD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22,3</w:t>
            </w: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A7ADC" w:rsidRPr="00822984" w:rsidTr="00BC65B9">
        <w:trPr>
          <w:trHeight w:val="277"/>
        </w:trPr>
        <w:tc>
          <w:tcPr>
            <w:tcW w:w="710" w:type="dxa"/>
          </w:tcPr>
          <w:p w:rsidR="00EA7ADC" w:rsidRPr="00822984" w:rsidRDefault="00EA7ADC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  <w:r w:rsidR="00D45AC4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EA7ADC" w:rsidRPr="00822984" w:rsidRDefault="00EA7ADC" w:rsidP="00D45AC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Болоболкина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D45AC4">
              <w:rPr>
                <w:sz w:val="18"/>
                <w:szCs w:val="18"/>
              </w:rPr>
              <w:t>С.С.</w:t>
            </w:r>
          </w:p>
        </w:tc>
        <w:tc>
          <w:tcPr>
            <w:tcW w:w="1559" w:type="dxa"/>
          </w:tcPr>
          <w:p w:rsidR="00EA7ADC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СОШ № 62</w:t>
            </w:r>
          </w:p>
        </w:tc>
        <w:tc>
          <w:tcPr>
            <w:tcW w:w="1276" w:type="dxa"/>
          </w:tcPr>
          <w:p w:rsidR="00EA7ADC" w:rsidRPr="00822984" w:rsidRDefault="00DA7D7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EA7ADC" w:rsidRPr="00822984" w:rsidRDefault="00EA7ADC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A7ADC" w:rsidRPr="00822984" w:rsidRDefault="00EA7AD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A7ADC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EA7ADC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57,7</w:t>
            </w:r>
          </w:p>
        </w:tc>
        <w:tc>
          <w:tcPr>
            <w:tcW w:w="1134" w:type="dxa"/>
          </w:tcPr>
          <w:p w:rsidR="00EA7ADC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EA7ADC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A7ADC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805 108,41</w:t>
            </w:r>
          </w:p>
        </w:tc>
      </w:tr>
      <w:tr w:rsidR="00DA7D7B" w:rsidRPr="00822984" w:rsidTr="00DA7D7B">
        <w:trPr>
          <w:trHeight w:val="555"/>
        </w:trPr>
        <w:tc>
          <w:tcPr>
            <w:tcW w:w="710" w:type="dxa"/>
            <w:vMerge w:val="restart"/>
          </w:tcPr>
          <w:p w:rsidR="00DA7D7B" w:rsidRPr="00822984" w:rsidRDefault="00DA7D7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D45AC4">
              <w:rPr>
                <w:sz w:val="18"/>
                <w:szCs w:val="18"/>
              </w:rPr>
              <w:t>29</w:t>
            </w:r>
          </w:p>
        </w:tc>
        <w:tc>
          <w:tcPr>
            <w:tcW w:w="1416" w:type="dxa"/>
            <w:vMerge w:val="restart"/>
          </w:tcPr>
          <w:p w:rsidR="00DA7D7B" w:rsidRPr="00822984" w:rsidRDefault="00DA7D7B" w:rsidP="00D45AC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Трунова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D45AC4">
              <w:rPr>
                <w:sz w:val="18"/>
                <w:szCs w:val="18"/>
              </w:rPr>
              <w:t>С.А.</w:t>
            </w:r>
          </w:p>
        </w:tc>
        <w:tc>
          <w:tcPr>
            <w:tcW w:w="1559" w:type="dxa"/>
            <w:vMerge w:val="restart"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 СОШ № 65</w:t>
            </w:r>
          </w:p>
        </w:tc>
        <w:tc>
          <w:tcPr>
            <w:tcW w:w="1276" w:type="dxa"/>
          </w:tcPr>
          <w:p w:rsidR="00DA7D7B" w:rsidRPr="00822984" w:rsidRDefault="00DA7D7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DA7D7B" w:rsidRPr="00822984" w:rsidRDefault="00DA7D7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608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542 196,67</w:t>
            </w:r>
          </w:p>
        </w:tc>
      </w:tr>
      <w:tr w:rsidR="00DA7D7B" w:rsidRPr="00822984" w:rsidTr="00BC65B9">
        <w:trPr>
          <w:trHeight w:val="555"/>
        </w:trPr>
        <w:tc>
          <w:tcPr>
            <w:tcW w:w="710" w:type="dxa"/>
            <w:vMerge/>
          </w:tcPr>
          <w:p w:rsidR="00DA7D7B" w:rsidRPr="00822984" w:rsidRDefault="00DA7D7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A7D7B" w:rsidRPr="00822984" w:rsidRDefault="00D45AC4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DA7D7B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DA7D7B" w:rsidRPr="00822984" w:rsidRDefault="00DA7D7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163,8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A7D7B" w:rsidRPr="00822984" w:rsidTr="00DA7D7B">
        <w:trPr>
          <w:trHeight w:val="72"/>
        </w:trPr>
        <w:tc>
          <w:tcPr>
            <w:tcW w:w="710" w:type="dxa"/>
            <w:vMerge w:val="restart"/>
          </w:tcPr>
          <w:p w:rsidR="00DA7D7B" w:rsidRPr="00822984" w:rsidRDefault="00DA7D7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A7D7B" w:rsidRPr="00822984" w:rsidRDefault="00DA7D7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DA7D7B" w:rsidRPr="00822984" w:rsidRDefault="00DA7D7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A7D7B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DA7D7B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Автомобили легковые: </w:t>
            </w:r>
            <w:r w:rsidRPr="00822984">
              <w:rPr>
                <w:sz w:val="18"/>
                <w:szCs w:val="18"/>
                <w:lang w:val="en-US"/>
              </w:rPr>
              <w:t>Nissan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X</w:t>
            </w:r>
            <w:r w:rsidRPr="00822984">
              <w:rPr>
                <w:sz w:val="18"/>
                <w:szCs w:val="18"/>
              </w:rPr>
              <w:t>-</w:t>
            </w:r>
            <w:r w:rsidRPr="00822984">
              <w:rPr>
                <w:sz w:val="18"/>
                <w:szCs w:val="18"/>
                <w:lang w:val="en-US"/>
              </w:rPr>
              <w:t>Trail</w:t>
            </w:r>
            <w:r w:rsidRPr="00822984">
              <w:rPr>
                <w:sz w:val="18"/>
                <w:szCs w:val="18"/>
              </w:rPr>
              <w:t xml:space="preserve">, </w:t>
            </w:r>
            <w:r w:rsidRPr="00822984">
              <w:rPr>
                <w:sz w:val="18"/>
                <w:szCs w:val="18"/>
                <w:lang w:val="en-US"/>
              </w:rPr>
              <w:t>Toyota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Land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Cruiser</w:t>
            </w:r>
            <w:r w:rsidRPr="00822984">
              <w:rPr>
                <w:sz w:val="18"/>
                <w:szCs w:val="18"/>
              </w:rPr>
              <w:t xml:space="preserve"> 150 (</w:t>
            </w:r>
            <w:r w:rsidRPr="00822984">
              <w:rPr>
                <w:sz w:val="18"/>
                <w:szCs w:val="18"/>
                <w:lang w:val="en-US"/>
              </w:rPr>
              <w:t>Prado</w:t>
            </w:r>
            <w:r w:rsidRPr="00822984">
              <w:rPr>
                <w:sz w:val="18"/>
                <w:szCs w:val="18"/>
              </w:rPr>
              <w:t>); автоприцеп легковой САЗ 82994;</w:t>
            </w:r>
          </w:p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Лодочный мотор «Меркурий -15»</w:t>
            </w:r>
          </w:p>
        </w:tc>
        <w:tc>
          <w:tcPr>
            <w:tcW w:w="1418" w:type="dxa"/>
            <w:vMerge w:val="restart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11667493,28</w:t>
            </w:r>
          </w:p>
        </w:tc>
      </w:tr>
      <w:tr w:rsidR="00DA7D7B" w:rsidRPr="00822984" w:rsidTr="00BC65B9">
        <w:trPr>
          <w:trHeight w:val="69"/>
        </w:trPr>
        <w:tc>
          <w:tcPr>
            <w:tcW w:w="710" w:type="dxa"/>
            <w:vMerge/>
          </w:tcPr>
          <w:p w:rsidR="00DA7D7B" w:rsidRPr="00822984" w:rsidRDefault="00DA7D7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A7D7B" w:rsidRPr="00822984" w:rsidRDefault="00DA7D7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DA7D7B" w:rsidRPr="00822984" w:rsidRDefault="00DA7D7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1140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A7D7B" w:rsidRPr="00822984" w:rsidTr="00BC65B9">
        <w:trPr>
          <w:trHeight w:val="69"/>
        </w:trPr>
        <w:tc>
          <w:tcPr>
            <w:tcW w:w="710" w:type="dxa"/>
            <w:vMerge/>
          </w:tcPr>
          <w:p w:rsidR="00DA7D7B" w:rsidRPr="00822984" w:rsidRDefault="00DA7D7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A7D7B" w:rsidRPr="00822984" w:rsidRDefault="00DA7D7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DA7D7B" w:rsidRPr="00822984" w:rsidRDefault="00DA7D7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3/20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4991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A7D7B" w:rsidRPr="00822984" w:rsidTr="00BC65B9">
        <w:trPr>
          <w:trHeight w:val="69"/>
        </w:trPr>
        <w:tc>
          <w:tcPr>
            <w:tcW w:w="710" w:type="dxa"/>
            <w:vMerge/>
          </w:tcPr>
          <w:p w:rsidR="00DA7D7B" w:rsidRPr="00822984" w:rsidRDefault="00DA7D7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A7D7B" w:rsidRPr="00822984" w:rsidRDefault="00DA7D7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A7D7B" w:rsidRPr="00822984" w:rsidRDefault="00DA7D7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29,9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A7D7B" w:rsidRPr="00822984" w:rsidTr="00BC65B9">
        <w:trPr>
          <w:trHeight w:val="69"/>
        </w:trPr>
        <w:tc>
          <w:tcPr>
            <w:tcW w:w="710" w:type="dxa"/>
            <w:vMerge/>
          </w:tcPr>
          <w:p w:rsidR="00DA7D7B" w:rsidRPr="00822984" w:rsidRDefault="00DA7D7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A7D7B" w:rsidRPr="00822984" w:rsidRDefault="00DA7D7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A7D7B" w:rsidRPr="00822984" w:rsidRDefault="00DA7D7B" w:rsidP="00EA7AD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(2 собственника)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A7D7B" w:rsidRPr="00822984" w:rsidTr="00BC65B9">
        <w:trPr>
          <w:trHeight w:val="69"/>
        </w:trPr>
        <w:tc>
          <w:tcPr>
            <w:tcW w:w="710" w:type="dxa"/>
            <w:vMerge/>
          </w:tcPr>
          <w:p w:rsidR="00DA7D7B" w:rsidRPr="00822984" w:rsidRDefault="00DA7D7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A7D7B" w:rsidRPr="00822984" w:rsidRDefault="00DA7D7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843" w:type="dxa"/>
          </w:tcPr>
          <w:p w:rsidR="00DA7D7B" w:rsidRPr="00822984" w:rsidRDefault="00DA7D7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240,6</w:t>
            </w:r>
          </w:p>
        </w:tc>
        <w:tc>
          <w:tcPr>
            <w:tcW w:w="992" w:type="dxa"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A7D7B" w:rsidRPr="00822984" w:rsidTr="00BC65B9">
        <w:trPr>
          <w:trHeight w:val="69"/>
        </w:trPr>
        <w:tc>
          <w:tcPr>
            <w:tcW w:w="710" w:type="dxa"/>
            <w:vMerge/>
          </w:tcPr>
          <w:p w:rsidR="00DA7D7B" w:rsidRPr="00822984" w:rsidRDefault="00DA7D7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A7D7B" w:rsidRPr="00822984" w:rsidRDefault="00DA7D7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843" w:type="dxa"/>
          </w:tcPr>
          <w:p w:rsidR="00DA7D7B" w:rsidRPr="00822984" w:rsidRDefault="00A26A23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DA7D7B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412,4</w:t>
            </w:r>
          </w:p>
        </w:tc>
        <w:tc>
          <w:tcPr>
            <w:tcW w:w="992" w:type="dxa"/>
          </w:tcPr>
          <w:p w:rsidR="00DA7D7B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A7D7B" w:rsidRPr="00822984" w:rsidTr="00BC65B9">
        <w:trPr>
          <w:trHeight w:val="69"/>
        </w:trPr>
        <w:tc>
          <w:tcPr>
            <w:tcW w:w="710" w:type="dxa"/>
            <w:vMerge/>
          </w:tcPr>
          <w:p w:rsidR="00DA7D7B" w:rsidRPr="00822984" w:rsidRDefault="00DA7D7B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A7D7B" w:rsidRPr="00822984" w:rsidRDefault="00A26A23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843" w:type="dxa"/>
          </w:tcPr>
          <w:p w:rsidR="00DA7D7B" w:rsidRPr="00822984" w:rsidRDefault="00A26A23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1/7</w:t>
            </w:r>
          </w:p>
        </w:tc>
        <w:tc>
          <w:tcPr>
            <w:tcW w:w="992" w:type="dxa"/>
          </w:tcPr>
          <w:p w:rsidR="00DA7D7B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DA7D7B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A7D7B" w:rsidRPr="00822984" w:rsidRDefault="00DA7D7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A26A23" w:rsidRPr="00822984" w:rsidTr="00A26A23">
        <w:trPr>
          <w:trHeight w:val="413"/>
        </w:trPr>
        <w:tc>
          <w:tcPr>
            <w:tcW w:w="710" w:type="dxa"/>
            <w:vMerge w:val="restart"/>
          </w:tcPr>
          <w:p w:rsidR="00A26A23" w:rsidRPr="00822984" w:rsidRDefault="00A26A23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A26A23" w:rsidRPr="00822984" w:rsidRDefault="00A26A23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</w:t>
            </w:r>
            <w:r w:rsidRPr="00822984">
              <w:rPr>
                <w:sz w:val="18"/>
                <w:szCs w:val="18"/>
              </w:rPr>
              <w:lastRenderedPageBreak/>
              <w:t>летний ребенок</w:t>
            </w:r>
          </w:p>
        </w:tc>
        <w:tc>
          <w:tcPr>
            <w:tcW w:w="1559" w:type="dxa"/>
            <w:vMerge w:val="restart"/>
          </w:tcPr>
          <w:p w:rsidR="00A26A23" w:rsidRPr="00822984" w:rsidRDefault="00A26A2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26A23" w:rsidRPr="00822984" w:rsidRDefault="00A26A23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A26A23" w:rsidRPr="00822984" w:rsidRDefault="00A26A23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26A23" w:rsidRPr="00822984" w:rsidRDefault="00D45AC4" w:rsidP="000340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A26A23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163,8</w:t>
            </w:r>
          </w:p>
        </w:tc>
        <w:tc>
          <w:tcPr>
            <w:tcW w:w="1134" w:type="dxa"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A26A23" w:rsidRPr="00822984" w:rsidTr="00BC65B9">
        <w:trPr>
          <w:trHeight w:val="412"/>
        </w:trPr>
        <w:tc>
          <w:tcPr>
            <w:tcW w:w="710" w:type="dxa"/>
            <w:vMerge/>
          </w:tcPr>
          <w:p w:rsidR="00A26A23" w:rsidRPr="00822984" w:rsidRDefault="00A26A23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26A23" w:rsidRPr="00822984" w:rsidRDefault="00A26A2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26A23" w:rsidRPr="00822984" w:rsidRDefault="00A26A2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26A23" w:rsidRPr="00822984" w:rsidRDefault="00A26A23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26A23" w:rsidRPr="00822984" w:rsidRDefault="00A26A23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608</w:t>
            </w:r>
          </w:p>
        </w:tc>
        <w:tc>
          <w:tcPr>
            <w:tcW w:w="1134" w:type="dxa"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26A23" w:rsidRPr="00822984" w:rsidRDefault="00A26A23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86045" w:rsidRPr="00822984" w:rsidTr="00986045">
        <w:trPr>
          <w:trHeight w:val="413"/>
        </w:trPr>
        <w:tc>
          <w:tcPr>
            <w:tcW w:w="710" w:type="dxa"/>
            <w:vMerge w:val="restart"/>
          </w:tcPr>
          <w:p w:rsidR="00986045" w:rsidRPr="00822984" w:rsidRDefault="00986045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13</w:t>
            </w:r>
            <w:r w:rsidR="00D45AC4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986045" w:rsidRPr="00822984" w:rsidRDefault="00986045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Холина </w:t>
            </w:r>
            <w:r w:rsidR="00D45AC4">
              <w:rPr>
                <w:sz w:val="18"/>
                <w:szCs w:val="18"/>
              </w:rPr>
              <w:t>Т.В.</w:t>
            </w:r>
          </w:p>
        </w:tc>
        <w:tc>
          <w:tcPr>
            <w:tcW w:w="1559" w:type="dxa"/>
            <w:vMerge w:val="restart"/>
          </w:tcPr>
          <w:p w:rsidR="00986045" w:rsidRPr="00822984" w:rsidRDefault="0098604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155</w:t>
            </w:r>
          </w:p>
        </w:tc>
        <w:tc>
          <w:tcPr>
            <w:tcW w:w="1276" w:type="dxa"/>
          </w:tcPr>
          <w:p w:rsidR="00986045" w:rsidRPr="00822984" w:rsidRDefault="0098604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86045" w:rsidRPr="00822984" w:rsidRDefault="00986045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74,8</w:t>
            </w:r>
          </w:p>
        </w:tc>
        <w:tc>
          <w:tcPr>
            <w:tcW w:w="992" w:type="dxa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Рено </w:t>
            </w:r>
            <w:proofErr w:type="spellStart"/>
            <w:r w:rsidRPr="00822984">
              <w:rPr>
                <w:sz w:val="18"/>
                <w:szCs w:val="18"/>
              </w:rPr>
              <w:t>Меган</w:t>
            </w:r>
            <w:proofErr w:type="spellEnd"/>
          </w:p>
        </w:tc>
        <w:tc>
          <w:tcPr>
            <w:tcW w:w="1418" w:type="dxa"/>
            <w:vMerge w:val="restart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587 302,43</w:t>
            </w:r>
          </w:p>
        </w:tc>
      </w:tr>
      <w:tr w:rsidR="00986045" w:rsidRPr="00822984" w:rsidTr="00BC65B9">
        <w:trPr>
          <w:trHeight w:val="412"/>
        </w:trPr>
        <w:tc>
          <w:tcPr>
            <w:tcW w:w="710" w:type="dxa"/>
            <w:vMerge/>
          </w:tcPr>
          <w:p w:rsidR="00986045" w:rsidRPr="00822984" w:rsidRDefault="00986045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86045" w:rsidRPr="00822984" w:rsidRDefault="0098604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86045" w:rsidRPr="00822984" w:rsidRDefault="0098604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86045" w:rsidRPr="00822984" w:rsidRDefault="0098604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986045" w:rsidRPr="00822984" w:rsidRDefault="00986045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18,7</w:t>
            </w:r>
          </w:p>
        </w:tc>
        <w:tc>
          <w:tcPr>
            <w:tcW w:w="992" w:type="dxa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86045" w:rsidRPr="00822984" w:rsidTr="00986045">
        <w:trPr>
          <w:trHeight w:val="203"/>
        </w:trPr>
        <w:tc>
          <w:tcPr>
            <w:tcW w:w="710" w:type="dxa"/>
            <w:vMerge w:val="restart"/>
          </w:tcPr>
          <w:p w:rsidR="00986045" w:rsidRPr="00822984" w:rsidRDefault="00986045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86045" w:rsidRPr="00822984" w:rsidRDefault="0098604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86045" w:rsidRPr="00822984" w:rsidRDefault="0098604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86045" w:rsidRPr="00822984" w:rsidRDefault="0098604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86045" w:rsidRPr="00822984" w:rsidRDefault="00986045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1653</w:t>
            </w:r>
          </w:p>
        </w:tc>
        <w:tc>
          <w:tcPr>
            <w:tcW w:w="992" w:type="dxa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86045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Автоприцеп «Зубренок» МАЗ-816200</w:t>
            </w:r>
          </w:p>
        </w:tc>
        <w:tc>
          <w:tcPr>
            <w:tcW w:w="1418" w:type="dxa"/>
            <w:vMerge w:val="restart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106 800,0</w:t>
            </w:r>
          </w:p>
        </w:tc>
      </w:tr>
      <w:tr w:rsidR="00986045" w:rsidRPr="00822984" w:rsidTr="00BC65B9">
        <w:trPr>
          <w:trHeight w:val="202"/>
        </w:trPr>
        <w:tc>
          <w:tcPr>
            <w:tcW w:w="710" w:type="dxa"/>
            <w:vMerge/>
          </w:tcPr>
          <w:p w:rsidR="00986045" w:rsidRPr="00822984" w:rsidRDefault="00986045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86045" w:rsidRPr="00822984" w:rsidRDefault="0098604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86045" w:rsidRPr="00822984" w:rsidRDefault="0098604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86045" w:rsidRPr="00822984" w:rsidRDefault="00D45AC4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986045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986045" w:rsidRPr="00822984" w:rsidRDefault="00986045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24,8</w:t>
            </w:r>
          </w:p>
        </w:tc>
        <w:tc>
          <w:tcPr>
            <w:tcW w:w="992" w:type="dxa"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86045" w:rsidRPr="00822984" w:rsidRDefault="0098604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AF657A" w:rsidRPr="00822984" w:rsidTr="00AF657A">
        <w:trPr>
          <w:trHeight w:val="555"/>
        </w:trPr>
        <w:tc>
          <w:tcPr>
            <w:tcW w:w="710" w:type="dxa"/>
            <w:vMerge w:val="restart"/>
          </w:tcPr>
          <w:p w:rsidR="00AF657A" w:rsidRPr="00822984" w:rsidRDefault="00AF657A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</w:t>
            </w:r>
            <w:r w:rsidR="00D45AC4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AF657A" w:rsidRPr="00822984" w:rsidRDefault="00AF657A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Грачева </w:t>
            </w:r>
            <w:r w:rsidR="00D45AC4">
              <w:rPr>
                <w:sz w:val="18"/>
                <w:szCs w:val="18"/>
              </w:rPr>
              <w:t>А.В.</w:t>
            </w:r>
          </w:p>
        </w:tc>
        <w:tc>
          <w:tcPr>
            <w:tcW w:w="1559" w:type="dxa"/>
            <w:vMerge w:val="restart"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152</w:t>
            </w:r>
          </w:p>
        </w:tc>
        <w:tc>
          <w:tcPr>
            <w:tcW w:w="1276" w:type="dxa"/>
          </w:tcPr>
          <w:p w:rsidR="00AF657A" w:rsidRPr="00822984" w:rsidRDefault="00AF657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AF657A" w:rsidRPr="00822984" w:rsidRDefault="00AF657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1089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662868,30</w:t>
            </w:r>
          </w:p>
        </w:tc>
      </w:tr>
      <w:tr w:rsidR="00AF657A" w:rsidRPr="00822984" w:rsidTr="00BC65B9">
        <w:trPr>
          <w:trHeight w:val="555"/>
        </w:trPr>
        <w:tc>
          <w:tcPr>
            <w:tcW w:w="710" w:type="dxa"/>
            <w:vMerge/>
          </w:tcPr>
          <w:p w:rsidR="00AF657A" w:rsidRPr="00822984" w:rsidRDefault="00AF657A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657A" w:rsidRPr="00822984" w:rsidRDefault="00D45AC4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AF657A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AF657A" w:rsidRPr="00822984" w:rsidRDefault="00AF657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47,5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AF657A" w:rsidRPr="00822984" w:rsidTr="00BC65B9">
        <w:trPr>
          <w:trHeight w:val="555"/>
        </w:trPr>
        <w:tc>
          <w:tcPr>
            <w:tcW w:w="710" w:type="dxa"/>
          </w:tcPr>
          <w:p w:rsidR="00AF657A" w:rsidRPr="00822984" w:rsidRDefault="00AF657A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657A" w:rsidRPr="00822984" w:rsidRDefault="00AF657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F657A" w:rsidRPr="00822984" w:rsidRDefault="00AF657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45,7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654844,28</w:t>
            </w:r>
          </w:p>
        </w:tc>
      </w:tr>
      <w:tr w:rsidR="00AF657A" w:rsidRPr="00822984" w:rsidTr="00AF657A">
        <w:trPr>
          <w:trHeight w:val="555"/>
        </w:trPr>
        <w:tc>
          <w:tcPr>
            <w:tcW w:w="710" w:type="dxa"/>
            <w:vMerge w:val="restart"/>
          </w:tcPr>
          <w:p w:rsidR="00AF657A" w:rsidRPr="00822984" w:rsidRDefault="00AF657A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</w:t>
            </w:r>
            <w:r w:rsidR="00D45AC4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AF657A" w:rsidRPr="00822984" w:rsidRDefault="00AF657A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Оськин </w:t>
            </w:r>
            <w:r w:rsidR="00D45AC4">
              <w:rPr>
                <w:sz w:val="18"/>
                <w:szCs w:val="18"/>
              </w:rPr>
              <w:t>И.А.</w:t>
            </w:r>
          </w:p>
        </w:tc>
        <w:tc>
          <w:tcPr>
            <w:tcW w:w="1559" w:type="dxa"/>
            <w:vMerge w:val="restart"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 ДОД «ДЮСШ «Восток»</w:t>
            </w:r>
          </w:p>
        </w:tc>
        <w:tc>
          <w:tcPr>
            <w:tcW w:w="1276" w:type="dxa"/>
          </w:tcPr>
          <w:p w:rsidR="00AF657A" w:rsidRPr="00822984" w:rsidRDefault="00AF657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F657A" w:rsidRPr="00822984" w:rsidRDefault="00AF657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78,8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Nissan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Infinity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Q</w:t>
            </w:r>
            <w:r w:rsidRPr="00822984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829539,87</w:t>
            </w:r>
          </w:p>
        </w:tc>
      </w:tr>
      <w:tr w:rsidR="00AF657A" w:rsidRPr="00822984" w:rsidTr="00BC65B9">
        <w:trPr>
          <w:trHeight w:val="555"/>
        </w:trPr>
        <w:tc>
          <w:tcPr>
            <w:tcW w:w="710" w:type="dxa"/>
            <w:vMerge/>
          </w:tcPr>
          <w:p w:rsidR="00AF657A" w:rsidRPr="00822984" w:rsidRDefault="00AF657A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657A" w:rsidRPr="00822984" w:rsidRDefault="00AF657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F657A" w:rsidRPr="00822984" w:rsidRDefault="00AF657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40,1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AF657A" w:rsidRPr="00822984" w:rsidTr="00AF657A">
        <w:trPr>
          <w:trHeight w:val="185"/>
        </w:trPr>
        <w:tc>
          <w:tcPr>
            <w:tcW w:w="710" w:type="dxa"/>
            <w:vMerge w:val="restart"/>
          </w:tcPr>
          <w:p w:rsidR="00AF657A" w:rsidRPr="00822984" w:rsidRDefault="00AF657A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657A" w:rsidRPr="00822984" w:rsidRDefault="00AF657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AF657A" w:rsidRPr="00822984" w:rsidRDefault="00AF657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445,7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75159,3</w:t>
            </w:r>
          </w:p>
        </w:tc>
      </w:tr>
      <w:tr w:rsidR="00AF657A" w:rsidRPr="00822984" w:rsidTr="00BC65B9">
        <w:trPr>
          <w:trHeight w:val="185"/>
        </w:trPr>
        <w:tc>
          <w:tcPr>
            <w:tcW w:w="710" w:type="dxa"/>
            <w:vMerge/>
          </w:tcPr>
          <w:p w:rsidR="00AF657A" w:rsidRPr="00822984" w:rsidRDefault="00AF657A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657A" w:rsidRPr="00822984" w:rsidRDefault="00AF657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Часть дома</w:t>
            </w:r>
          </w:p>
        </w:tc>
        <w:tc>
          <w:tcPr>
            <w:tcW w:w="1843" w:type="dxa"/>
          </w:tcPr>
          <w:p w:rsidR="00AF657A" w:rsidRPr="00822984" w:rsidRDefault="00AF657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AF657A" w:rsidRPr="00822984" w:rsidTr="00BC65B9">
        <w:trPr>
          <w:trHeight w:val="185"/>
        </w:trPr>
        <w:tc>
          <w:tcPr>
            <w:tcW w:w="710" w:type="dxa"/>
            <w:vMerge/>
          </w:tcPr>
          <w:p w:rsidR="00AF657A" w:rsidRPr="00822984" w:rsidRDefault="00AF657A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657A" w:rsidRPr="00822984" w:rsidRDefault="00AF657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F657A" w:rsidRPr="00822984" w:rsidRDefault="00AF657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AF657A" w:rsidRPr="00822984" w:rsidTr="00BC65B9">
        <w:trPr>
          <w:trHeight w:val="185"/>
        </w:trPr>
        <w:tc>
          <w:tcPr>
            <w:tcW w:w="710" w:type="dxa"/>
          </w:tcPr>
          <w:p w:rsidR="00AF657A" w:rsidRPr="00822984" w:rsidRDefault="00AF657A" w:rsidP="0081564F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</w:t>
            </w:r>
            <w:r w:rsidR="00D45AC4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AF657A" w:rsidRPr="00822984" w:rsidRDefault="00AF657A" w:rsidP="00D45AC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Аврутин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D45AC4">
              <w:rPr>
                <w:sz w:val="18"/>
                <w:szCs w:val="18"/>
              </w:rPr>
              <w:t>В.М.</w:t>
            </w:r>
          </w:p>
        </w:tc>
        <w:tc>
          <w:tcPr>
            <w:tcW w:w="1559" w:type="dxa"/>
          </w:tcPr>
          <w:p w:rsidR="00AF657A" w:rsidRPr="00822984" w:rsidRDefault="00AF657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2 «Возрождение»</w:t>
            </w:r>
          </w:p>
        </w:tc>
        <w:tc>
          <w:tcPr>
            <w:tcW w:w="1276" w:type="dxa"/>
          </w:tcPr>
          <w:p w:rsidR="00AF657A" w:rsidRPr="00822984" w:rsidRDefault="008A536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F657A" w:rsidRPr="00822984" w:rsidRDefault="008A5369" w:rsidP="00EA7AD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(2 собственника)</w:t>
            </w:r>
          </w:p>
        </w:tc>
        <w:tc>
          <w:tcPr>
            <w:tcW w:w="992" w:type="dxa"/>
          </w:tcPr>
          <w:p w:rsidR="00AF657A" w:rsidRPr="00822984" w:rsidRDefault="008A536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69,2</w:t>
            </w:r>
          </w:p>
        </w:tc>
        <w:tc>
          <w:tcPr>
            <w:tcW w:w="992" w:type="dxa"/>
          </w:tcPr>
          <w:p w:rsidR="00AF657A" w:rsidRPr="00822984" w:rsidRDefault="008A536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F657A" w:rsidRPr="00822984" w:rsidRDefault="008A536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F657A" w:rsidRPr="00822984" w:rsidRDefault="008A5369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Chevrolet -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Rezz</w:t>
            </w:r>
            <w:proofErr w:type="spellEnd"/>
          </w:p>
        </w:tc>
        <w:tc>
          <w:tcPr>
            <w:tcW w:w="1418" w:type="dxa"/>
          </w:tcPr>
          <w:p w:rsidR="00AF657A" w:rsidRPr="00822984" w:rsidRDefault="00AF65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834939,14</w:t>
            </w:r>
          </w:p>
        </w:tc>
      </w:tr>
      <w:tr w:rsidR="008A5369" w:rsidRPr="00822984" w:rsidTr="00BC65B9">
        <w:trPr>
          <w:trHeight w:val="185"/>
        </w:trPr>
        <w:tc>
          <w:tcPr>
            <w:tcW w:w="710" w:type="dxa"/>
          </w:tcPr>
          <w:p w:rsidR="008A5369" w:rsidRPr="00822984" w:rsidRDefault="008A536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A5369" w:rsidRPr="00822984" w:rsidRDefault="008A536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8A5369" w:rsidRPr="00822984" w:rsidRDefault="008A536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A5369" w:rsidRPr="00822984" w:rsidRDefault="008A536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A5369" w:rsidRPr="00822984" w:rsidRDefault="008A5369" w:rsidP="00EA7AD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(2 собственника)</w:t>
            </w:r>
          </w:p>
        </w:tc>
        <w:tc>
          <w:tcPr>
            <w:tcW w:w="992" w:type="dxa"/>
          </w:tcPr>
          <w:p w:rsidR="008A5369" w:rsidRPr="00822984" w:rsidRDefault="008A5369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A5369" w:rsidRPr="00822984" w:rsidRDefault="008A536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A5369" w:rsidRPr="00822984" w:rsidRDefault="008A536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8A5369" w:rsidRPr="00822984" w:rsidRDefault="008A536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A5369" w:rsidRPr="00822984" w:rsidRDefault="008A536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A5369" w:rsidRPr="00822984" w:rsidRDefault="008A536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A5369" w:rsidRPr="00822984" w:rsidRDefault="008A536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599420,59</w:t>
            </w:r>
          </w:p>
        </w:tc>
      </w:tr>
      <w:tr w:rsidR="00542B0B" w:rsidRPr="00822984" w:rsidTr="00542B0B">
        <w:trPr>
          <w:trHeight w:val="413"/>
        </w:trPr>
        <w:tc>
          <w:tcPr>
            <w:tcW w:w="710" w:type="dxa"/>
            <w:vMerge w:val="restart"/>
          </w:tcPr>
          <w:p w:rsidR="00542B0B" w:rsidRPr="00822984" w:rsidRDefault="00542B0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</w:t>
            </w:r>
            <w:r w:rsidR="00D45AC4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542B0B" w:rsidRPr="00822984" w:rsidRDefault="00542B0B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Алексеева </w:t>
            </w:r>
            <w:r w:rsidR="00D45AC4">
              <w:rPr>
                <w:sz w:val="18"/>
                <w:szCs w:val="18"/>
              </w:rPr>
              <w:t>Е.П.</w:t>
            </w:r>
          </w:p>
        </w:tc>
        <w:tc>
          <w:tcPr>
            <w:tcW w:w="1559" w:type="dxa"/>
            <w:vMerge w:val="restart"/>
          </w:tcPr>
          <w:p w:rsidR="00542B0B" w:rsidRPr="00822984" w:rsidRDefault="00542B0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25</w:t>
            </w:r>
          </w:p>
        </w:tc>
        <w:tc>
          <w:tcPr>
            <w:tcW w:w="1276" w:type="dxa"/>
          </w:tcPr>
          <w:p w:rsidR="00542B0B" w:rsidRPr="00822984" w:rsidRDefault="00542B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542B0B" w:rsidRPr="00822984" w:rsidRDefault="00542B0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542B0B" w:rsidRPr="00822984" w:rsidRDefault="00542B0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930</w:t>
            </w:r>
          </w:p>
        </w:tc>
        <w:tc>
          <w:tcPr>
            <w:tcW w:w="992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542B0B" w:rsidRPr="00822984" w:rsidRDefault="00542B0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Hyundai Solaris</w:t>
            </w:r>
          </w:p>
        </w:tc>
        <w:tc>
          <w:tcPr>
            <w:tcW w:w="1418" w:type="dxa"/>
            <w:vMerge w:val="restart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721 810,62</w:t>
            </w:r>
          </w:p>
        </w:tc>
      </w:tr>
      <w:tr w:rsidR="00542B0B" w:rsidRPr="00822984" w:rsidTr="00BC65B9">
        <w:trPr>
          <w:trHeight w:val="412"/>
        </w:trPr>
        <w:tc>
          <w:tcPr>
            <w:tcW w:w="710" w:type="dxa"/>
            <w:vMerge/>
          </w:tcPr>
          <w:p w:rsidR="00542B0B" w:rsidRPr="00822984" w:rsidRDefault="00542B0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542B0B" w:rsidRPr="00822984" w:rsidRDefault="00542B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42B0B" w:rsidRPr="00822984" w:rsidRDefault="00542B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2B0B" w:rsidRPr="00822984" w:rsidRDefault="00542B0B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42B0B" w:rsidRPr="00822984" w:rsidRDefault="00D45AC4" w:rsidP="00EA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542B0B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992" w:type="dxa"/>
          </w:tcPr>
          <w:p w:rsidR="00542B0B" w:rsidRPr="00822984" w:rsidRDefault="00542B0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71,3</w:t>
            </w:r>
          </w:p>
        </w:tc>
        <w:tc>
          <w:tcPr>
            <w:tcW w:w="992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542B0B" w:rsidRPr="00822984" w:rsidRDefault="00542B0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542B0B" w:rsidRPr="00822984" w:rsidTr="00BC65B9">
        <w:trPr>
          <w:trHeight w:val="412"/>
        </w:trPr>
        <w:tc>
          <w:tcPr>
            <w:tcW w:w="710" w:type="dxa"/>
          </w:tcPr>
          <w:p w:rsidR="00542B0B" w:rsidRPr="00822984" w:rsidRDefault="00542B0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542B0B" w:rsidRPr="00822984" w:rsidRDefault="00542B0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542B0B" w:rsidRPr="00822984" w:rsidRDefault="00542B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2B0B" w:rsidRPr="00822984" w:rsidRDefault="00542B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542B0B" w:rsidRPr="00822984" w:rsidRDefault="00542B0B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42B0B" w:rsidRPr="00822984" w:rsidRDefault="00542B0B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42B0B" w:rsidRPr="00822984" w:rsidRDefault="00D45AC4" w:rsidP="008A5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542B0B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71,3</w:t>
            </w:r>
          </w:p>
        </w:tc>
        <w:tc>
          <w:tcPr>
            <w:tcW w:w="1134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62420,01</w:t>
            </w:r>
          </w:p>
        </w:tc>
      </w:tr>
      <w:tr w:rsidR="00542B0B" w:rsidRPr="00822984" w:rsidTr="00BC65B9">
        <w:trPr>
          <w:trHeight w:val="412"/>
        </w:trPr>
        <w:tc>
          <w:tcPr>
            <w:tcW w:w="710" w:type="dxa"/>
          </w:tcPr>
          <w:p w:rsidR="00542B0B" w:rsidRPr="00822984" w:rsidRDefault="00542B0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</w:t>
            </w:r>
            <w:r w:rsidR="00D45AC4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542B0B" w:rsidRPr="00822984" w:rsidRDefault="00542B0B" w:rsidP="00D45AC4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Ивлиева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D45AC4">
              <w:rPr>
                <w:sz w:val="18"/>
                <w:szCs w:val="18"/>
              </w:rPr>
              <w:t>О.А.</w:t>
            </w:r>
          </w:p>
        </w:tc>
        <w:tc>
          <w:tcPr>
            <w:tcW w:w="1559" w:type="dxa"/>
          </w:tcPr>
          <w:p w:rsidR="00542B0B" w:rsidRPr="00822984" w:rsidRDefault="00542B0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70</w:t>
            </w:r>
          </w:p>
        </w:tc>
        <w:tc>
          <w:tcPr>
            <w:tcW w:w="1276" w:type="dxa"/>
          </w:tcPr>
          <w:p w:rsidR="00542B0B" w:rsidRPr="00822984" w:rsidRDefault="00542B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542B0B" w:rsidRPr="00822984" w:rsidRDefault="00542B0B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42B0B" w:rsidRPr="00822984" w:rsidRDefault="00542B0B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42B0B" w:rsidRPr="00822984" w:rsidRDefault="00542B0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41,3</w:t>
            </w:r>
          </w:p>
        </w:tc>
        <w:tc>
          <w:tcPr>
            <w:tcW w:w="1134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330551,72</w:t>
            </w:r>
          </w:p>
        </w:tc>
      </w:tr>
      <w:tr w:rsidR="00542B0B" w:rsidRPr="00822984" w:rsidTr="00BC65B9">
        <w:trPr>
          <w:trHeight w:val="412"/>
        </w:trPr>
        <w:tc>
          <w:tcPr>
            <w:tcW w:w="710" w:type="dxa"/>
          </w:tcPr>
          <w:p w:rsidR="00542B0B" w:rsidRPr="00822984" w:rsidRDefault="00542B0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542B0B" w:rsidRPr="00822984" w:rsidRDefault="00542B0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542B0B" w:rsidRPr="00822984" w:rsidRDefault="00542B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2B0B" w:rsidRPr="00822984" w:rsidRDefault="00542B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542B0B" w:rsidRPr="00822984" w:rsidRDefault="00542B0B" w:rsidP="00EA7AD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 совместная (2 собственника?</w:t>
            </w:r>
            <w:proofErr w:type="gramEnd"/>
          </w:p>
        </w:tc>
        <w:tc>
          <w:tcPr>
            <w:tcW w:w="992" w:type="dxa"/>
          </w:tcPr>
          <w:p w:rsidR="00542B0B" w:rsidRPr="00822984" w:rsidRDefault="00D45AC4" w:rsidP="008A5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</w:t>
            </w:r>
          </w:p>
        </w:tc>
        <w:tc>
          <w:tcPr>
            <w:tcW w:w="992" w:type="dxa"/>
          </w:tcPr>
          <w:p w:rsidR="00542B0B" w:rsidRPr="00822984" w:rsidRDefault="00D45AC4" w:rsidP="000340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542B0B" w:rsidRPr="00822984" w:rsidRDefault="00542B0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138325,0</w:t>
            </w:r>
          </w:p>
        </w:tc>
      </w:tr>
      <w:tr w:rsidR="00542B0B" w:rsidRPr="00822984" w:rsidTr="00BC65B9">
        <w:trPr>
          <w:trHeight w:val="412"/>
        </w:trPr>
        <w:tc>
          <w:tcPr>
            <w:tcW w:w="710" w:type="dxa"/>
          </w:tcPr>
          <w:p w:rsidR="00542B0B" w:rsidRPr="00822984" w:rsidRDefault="00542B0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542B0B" w:rsidRPr="00822984" w:rsidRDefault="00542B0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42B0B" w:rsidRPr="00822984" w:rsidRDefault="00542B0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2B0B" w:rsidRPr="00822984" w:rsidRDefault="00542B0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542B0B" w:rsidRPr="00822984" w:rsidRDefault="00542B0B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42B0B" w:rsidRPr="00822984" w:rsidRDefault="00542B0B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42B0B" w:rsidRPr="00822984" w:rsidRDefault="00542B0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41,3</w:t>
            </w:r>
          </w:p>
        </w:tc>
        <w:tc>
          <w:tcPr>
            <w:tcW w:w="1134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542B0B" w:rsidRPr="00822984" w:rsidRDefault="00542B0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E429A8" w:rsidRPr="00822984" w:rsidTr="00E429A8">
        <w:trPr>
          <w:trHeight w:val="370"/>
        </w:trPr>
        <w:tc>
          <w:tcPr>
            <w:tcW w:w="710" w:type="dxa"/>
            <w:vMerge w:val="restart"/>
          </w:tcPr>
          <w:p w:rsidR="00E429A8" w:rsidRPr="00822984" w:rsidRDefault="00E429A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</w:t>
            </w:r>
            <w:r w:rsidR="00D45AC4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E429A8" w:rsidRPr="00822984" w:rsidRDefault="00E429A8" w:rsidP="00D45AC4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Сушков </w:t>
            </w:r>
            <w:r w:rsidR="00D45AC4">
              <w:rPr>
                <w:sz w:val="18"/>
                <w:szCs w:val="18"/>
              </w:rPr>
              <w:t>Н.А.</w:t>
            </w:r>
          </w:p>
        </w:tc>
        <w:tc>
          <w:tcPr>
            <w:tcW w:w="1559" w:type="dxa"/>
            <w:vMerge w:val="restart"/>
          </w:tcPr>
          <w:p w:rsidR="00E429A8" w:rsidRPr="00822984" w:rsidRDefault="00E429A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МБОУ-лицей № </w:t>
            </w:r>
            <w:r w:rsidRPr="00822984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76" w:type="dxa"/>
          </w:tcPr>
          <w:p w:rsidR="00E429A8" w:rsidRPr="00822984" w:rsidRDefault="00E429A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843" w:type="dxa"/>
          </w:tcPr>
          <w:p w:rsidR="00E429A8" w:rsidRPr="00822984" w:rsidRDefault="00E429A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29A8" w:rsidRPr="00822984" w:rsidRDefault="00E429A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E429A8" w:rsidRPr="00822984" w:rsidRDefault="00E429A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429A8" w:rsidRPr="00822984" w:rsidRDefault="00B64A2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E429A8" w:rsidRPr="00822984" w:rsidRDefault="00B64A2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105,6</w:t>
            </w:r>
          </w:p>
        </w:tc>
        <w:tc>
          <w:tcPr>
            <w:tcW w:w="1134" w:type="dxa"/>
            <w:vMerge w:val="restart"/>
          </w:tcPr>
          <w:p w:rsidR="00E429A8" w:rsidRPr="00822984" w:rsidRDefault="00B64A2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E429A8" w:rsidRPr="00822984" w:rsidRDefault="00B64A2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Kia </w:t>
            </w:r>
            <w:r w:rsidRPr="00822984">
              <w:rPr>
                <w:sz w:val="18"/>
                <w:szCs w:val="18"/>
                <w:lang w:val="en-US"/>
              </w:rPr>
              <w:lastRenderedPageBreak/>
              <w:t>Optima</w:t>
            </w:r>
          </w:p>
        </w:tc>
        <w:tc>
          <w:tcPr>
            <w:tcW w:w="1418" w:type="dxa"/>
            <w:vMerge w:val="restart"/>
          </w:tcPr>
          <w:p w:rsidR="00E429A8" w:rsidRPr="00822984" w:rsidRDefault="00E429A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1612382,87</w:t>
            </w:r>
          </w:p>
        </w:tc>
      </w:tr>
      <w:tr w:rsidR="00E429A8" w:rsidRPr="00822984" w:rsidTr="00BC65B9">
        <w:trPr>
          <w:trHeight w:val="370"/>
        </w:trPr>
        <w:tc>
          <w:tcPr>
            <w:tcW w:w="710" w:type="dxa"/>
            <w:vMerge/>
          </w:tcPr>
          <w:p w:rsidR="00E429A8" w:rsidRPr="00822984" w:rsidRDefault="00E429A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29A8" w:rsidRPr="00822984" w:rsidRDefault="00E429A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29A8" w:rsidRPr="00822984" w:rsidRDefault="00E429A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29A8" w:rsidRPr="00822984" w:rsidRDefault="00E429A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429A8" w:rsidRPr="00822984" w:rsidRDefault="00E429A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429A8" w:rsidRPr="00822984" w:rsidRDefault="00E429A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E429A8" w:rsidRPr="00822984" w:rsidRDefault="00B64A2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29A8" w:rsidRPr="00822984" w:rsidRDefault="00E429A8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29A8" w:rsidRPr="00822984" w:rsidRDefault="00E429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29A8" w:rsidRPr="00822984" w:rsidRDefault="00E429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29A8" w:rsidRPr="00822984" w:rsidRDefault="00E429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29A8" w:rsidRPr="00822984" w:rsidRDefault="00E429A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429A8" w:rsidRPr="00822984" w:rsidTr="00BC65B9">
        <w:trPr>
          <w:trHeight w:val="370"/>
        </w:trPr>
        <w:tc>
          <w:tcPr>
            <w:tcW w:w="710" w:type="dxa"/>
            <w:vMerge/>
          </w:tcPr>
          <w:p w:rsidR="00E429A8" w:rsidRPr="00822984" w:rsidRDefault="00E429A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429A8" w:rsidRPr="00822984" w:rsidRDefault="00E429A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29A8" w:rsidRPr="00822984" w:rsidRDefault="00E429A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429A8" w:rsidRPr="00822984" w:rsidRDefault="00B64A2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E429A8" w:rsidRPr="00822984" w:rsidRDefault="00B64A2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Пожизненное наследуемое владение</w:t>
            </w:r>
          </w:p>
        </w:tc>
        <w:tc>
          <w:tcPr>
            <w:tcW w:w="992" w:type="dxa"/>
          </w:tcPr>
          <w:p w:rsidR="00E429A8" w:rsidRPr="00822984" w:rsidRDefault="00B64A2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E429A8" w:rsidRPr="00822984" w:rsidRDefault="00B64A2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429A8" w:rsidRPr="00822984" w:rsidRDefault="00E429A8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29A8" w:rsidRPr="00822984" w:rsidRDefault="00E429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29A8" w:rsidRPr="00822984" w:rsidRDefault="00E429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429A8" w:rsidRPr="00822984" w:rsidRDefault="00E429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429A8" w:rsidRPr="00822984" w:rsidRDefault="00E429A8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B64A2E" w:rsidRPr="00822984" w:rsidTr="00BC65B9">
        <w:trPr>
          <w:trHeight w:val="370"/>
        </w:trPr>
        <w:tc>
          <w:tcPr>
            <w:tcW w:w="710" w:type="dxa"/>
          </w:tcPr>
          <w:p w:rsidR="00B64A2E" w:rsidRPr="00822984" w:rsidRDefault="00B64A2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64A2E" w:rsidRPr="00822984" w:rsidRDefault="00B64A2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B64A2E" w:rsidRPr="00822984" w:rsidRDefault="00B64A2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64A2E" w:rsidRPr="00822984" w:rsidRDefault="00B64A2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B64A2E" w:rsidRPr="00822984" w:rsidRDefault="00B64A2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B64A2E" w:rsidRPr="00822984" w:rsidRDefault="00B64A2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105,6</w:t>
            </w:r>
          </w:p>
        </w:tc>
        <w:tc>
          <w:tcPr>
            <w:tcW w:w="992" w:type="dxa"/>
          </w:tcPr>
          <w:p w:rsidR="00B64A2E" w:rsidRPr="00822984" w:rsidRDefault="00B64A2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B64A2E" w:rsidRPr="00822984" w:rsidRDefault="00B64A2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B64A2E" w:rsidRPr="00822984" w:rsidRDefault="00B64A2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64A2E" w:rsidRPr="00822984" w:rsidRDefault="00B64A2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4A2E" w:rsidRPr="00822984" w:rsidRDefault="00B64A2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B64A2E" w:rsidRPr="00822984" w:rsidRDefault="00B64A2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1925145,42</w:t>
            </w:r>
          </w:p>
        </w:tc>
      </w:tr>
      <w:tr w:rsidR="00B64A2E" w:rsidRPr="00822984" w:rsidTr="00BC65B9">
        <w:trPr>
          <w:trHeight w:val="370"/>
        </w:trPr>
        <w:tc>
          <w:tcPr>
            <w:tcW w:w="710" w:type="dxa"/>
          </w:tcPr>
          <w:p w:rsidR="00B64A2E" w:rsidRPr="00822984" w:rsidRDefault="00B64A2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</w:t>
            </w:r>
            <w:r w:rsidR="00D45AC4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B64A2E" w:rsidRPr="00822984" w:rsidRDefault="00B64A2E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Окорочкова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А.С.</w:t>
            </w:r>
          </w:p>
        </w:tc>
        <w:tc>
          <w:tcPr>
            <w:tcW w:w="1559" w:type="dxa"/>
          </w:tcPr>
          <w:p w:rsidR="00B64A2E" w:rsidRPr="00822984" w:rsidRDefault="00D45AC4" w:rsidP="00034012">
            <w:pPr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МДОУ </w:t>
            </w:r>
          </w:p>
        </w:tc>
        <w:tc>
          <w:tcPr>
            <w:tcW w:w="1276" w:type="dxa"/>
          </w:tcPr>
          <w:p w:rsidR="00B64A2E" w:rsidRPr="00822984" w:rsidRDefault="00B64A2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B64A2E" w:rsidRPr="00822984" w:rsidRDefault="00B64A2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64A2E" w:rsidRPr="00822984" w:rsidRDefault="00B64A2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39,5</w:t>
            </w:r>
          </w:p>
        </w:tc>
        <w:tc>
          <w:tcPr>
            <w:tcW w:w="992" w:type="dxa"/>
          </w:tcPr>
          <w:p w:rsidR="00B64A2E" w:rsidRPr="00822984" w:rsidRDefault="00B64A2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B64A2E" w:rsidRPr="00822984" w:rsidRDefault="00B64A2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B64A2E" w:rsidRPr="00822984" w:rsidRDefault="00B64A2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64A2E" w:rsidRPr="00822984" w:rsidRDefault="00B64A2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4A2E" w:rsidRPr="00822984" w:rsidRDefault="00B64A2E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Toyota Rav4</w:t>
            </w:r>
          </w:p>
        </w:tc>
        <w:tc>
          <w:tcPr>
            <w:tcW w:w="1418" w:type="dxa"/>
          </w:tcPr>
          <w:p w:rsidR="00B64A2E" w:rsidRPr="00822984" w:rsidRDefault="00B64A2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657181,24</w:t>
            </w:r>
          </w:p>
        </w:tc>
      </w:tr>
      <w:tr w:rsidR="00B42176" w:rsidRPr="00822984" w:rsidTr="00BC65B9">
        <w:trPr>
          <w:trHeight w:val="370"/>
        </w:trPr>
        <w:tc>
          <w:tcPr>
            <w:tcW w:w="710" w:type="dxa"/>
          </w:tcPr>
          <w:p w:rsidR="00B42176" w:rsidRPr="00822984" w:rsidRDefault="00B4217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</w:t>
            </w:r>
            <w:r w:rsidR="00147952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B42176" w:rsidRPr="00822984" w:rsidRDefault="00B42176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Борисова </w:t>
            </w:r>
            <w:r w:rsidR="00147952">
              <w:rPr>
                <w:sz w:val="18"/>
                <w:szCs w:val="18"/>
              </w:rPr>
              <w:t>Л.В.</w:t>
            </w:r>
          </w:p>
        </w:tc>
        <w:tc>
          <w:tcPr>
            <w:tcW w:w="1559" w:type="dxa"/>
          </w:tcPr>
          <w:p w:rsidR="00B42176" w:rsidRPr="00822984" w:rsidRDefault="00B4217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МКОУСОШ № 70</w:t>
            </w:r>
          </w:p>
        </w:tc>
        <w:tc>
          <w:tcPr>
            <w:tcW w:w="1276" w:type="dxa"/>
          </w:tcPr>
          <w:p w:rsidR="00B42176" w:rsidRPr="00822984" w:rsidRDefault="00B4217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B42176" w:rsidRPr="00822984" w:rsidRDefault="00B42176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1014498,68</w:t>
            </w:r>
          </w:p>
        </w:tc>
      </w:tr>
      <w:tr w:rsidR="00B42176" w:rsidRPr="00822984" w:rsidTr="00B42176">
        <w:trPr>
          <w:trHeight w:val="96"/>
        </w:trPr>
        <w:tc>
          <w:tcPr>
            <w:tcW w:w="710" w:type="dxa"/>
            <w:vMerge w:val="restart"/>
          </w:tcPr>
          <w:p w:rsidR="00B42176" w:rsidRPr="00822984" w:rsidRDefault="00B4217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B42176" w:rsidRPr="00822984" w:rsidRDefault="00B4217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B42176" w:rsidRPr="00822984" w:rsidRDefault="00B4217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42176" w:rsidRPr="00822984" w:rsidRDefault="00B4217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B42176" w:rsidRPr="00822984" w:rsidRDefault="00B4217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700</w:t>
            </w:r>
          </w:p>
        </w:tc>
        <w:tc>
          <w:tcPr>
            <w:tcW w:w="992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Hyundai SM</w:t>
            </w:r>
          </w:p>
        </w:tc>
        <w:tc>
          <w:tcPr>
            <w:tcW w:w="1418" w:type="dxa"/>
            <w:vMerge w:val="restart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544354,37</w:t>
            </w:r>
          </w:p>
        </w:tc>
      </w:tr>
      <w:tr w:rsidR="00B42176" w:rsidRPr="00822984" w:rsidTr="00BC65B9">
        <w:trPr>
          <w:trHeight w:val="93"/>
        </w:trPr>
        <w:tc>
          <w:tcPr>
            <w:tcW w:w="710" w:type="dxa"/>
            <w:vMerge/>
          </w:tcPr>
          <w:p w:rsidR="00B42176" w:rsidRPr="00822984" w:rsidRDefault="00B4217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42176" w:rsidRPr="00822984" w:rsidRDefault="00B4217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42176" w:rsidRPr="00822984" w:rsidRDefault="00B4217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42176" w:rsidRPr="00822984" w:rsidRDefault="00D45AC4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B42176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B42176" w:rsidRPr="00822984" w:rsidRDefault="00B4217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30,4</w:t>
            </w:r>
          </w:p>
        </w:tc>
        <w:tc>
          <w:tcPr>
            <w:tcW w:w="992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B42176" w:rsidRPr="00822984" w:rsidTr="00BC65B9">
        <w:trPr>
          <w:trHeight w:val="93"/>
        </w:trPr>
        <w:tc>
          <w:tcPr>
            <w:tcW w:w="710" w:type="dxa"/>
            <w:vMerge/>
          </w:tcPr>
          <w:p w:rsidR="00B42176" w:rsidRPr="00822984" w:rsidRDefault="00B4217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42176" w:rsidRPr="00822984" w:rsidRDefault="00B4217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42176" w:rsidRPr="00822984" w:rsidRDefault="00B4217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42176" w:rsidRPr="00822984" w:rsidRDefault="00B4217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B42176" w:rsidRPr="00822984" w:rsidRDefault="00B4217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43,9</w:t>
            </w:r>
          </w:p>
        </w:tc>
        <w:tc>
          <w:tcPr>
            <w:tcW w:w="992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B42176" w:rsidRPr="00822984" w:rsidTr="00BC65B9">
        <w:trPr>
          <w:trHeight w:val="93"/>
        </w:trPr>
        <w:tc>
          <w:tcPr>
            <w:tcW w:w="710" w:type="dxa"/>
            <w:vMerge/>
          </w:tcPr>
          <w:p w:rsidR="00B42176" w:rsidRPr="00822984" w:rsidRDefault="00B4217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42176" w:rsidRPr="00822984" w:rsidRDefault="00B4217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42176" w:rsidRPr="00822984" w:rsidRDefault="00B4217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42176" w:rsidRPr="00822984" w:rsidRDefault="00B4217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B42176" w:rsidRPr="00822984" w:rsidRDefault="00B4217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24,6</w:t>
            </w:r>
          </w:p>
        </w:tc>
        <w:tc>
          <w:tcPr>
            <w:tcW w:w="992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B42176" w:rsidRPr="00822984" w:rsidTr="00BC65B9">
        <w:trPr>
          <w:trHeight w:val="93"/>
        </w:trPr>
        <w:tc>
          <w:tcPr>
            <w:tcW w:w="710" w:type="dxa"/>
          </w:tcPr>
          <w:p w:rsidR="00B42176" w:rsidRPr="00822984" w:rsidRDefault="00B4217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42176" w:rsidRPr="00822984" w:rsidRDefault="00B4217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42176" w:rsidRPr="00822984" w:rsidRDefault="00B4217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42176" w:rsidRPr="00822984" w:rsidRDefault="00B4217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B42176" w:rsidRPr="00822984" w:rsidRDefault="00B42176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42176" w:rsidRPr="00822984" w:rsidRDefault="00B4217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B42176" w:rsidRPr="00822984" w:rsidRDefault="00B4217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150746" w:rsidRPr="00822984" w:rsidTr="00150746">
        <w:trPr>
          <w:trHeight w:val="185"/>
        </w:trPr>
        <w:tc>
          <w:tcPr>
            <w:tcW w:w="710" w:type="dxa"/>
            <w:vMerge w:val="restart"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147952">
              <w:rPr>
                <w:sz w:val="18"/>
                <w:szCs w:val="18"/>
              </w:rPr>
              <w:t>39</w:t>
            </w:r>
          </w:p>
        </w:tc>
        <w:tc>
          <w:tcPr>
            <w:tcW w:w="1416" w:type="dxa"/>
            <w:vMerge w:val="restart"/>
          </w:tcPr>
          <w:p w:rsidR="00150746" w:rsidRPr="00822984" w:rsidRDefault="00150746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Ярош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О.Н.</w:t>
            </w:r>
          </w:p>
        </w:tc>
        <w:tc>
          <w:tcPr>
            <w:tcW w:w="1559" w:type="dxa"/>
            <w:vMerge w:val="restart"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154</w:t>
            </w:r>
          </w:p>
        </w:tc>
        <w:tc>
          <w:tcPr>
            <w:tcW w:w="1276" w:type="dxa"/>
          </w:tcPr>
          <w:p w:rsidR="00150746" w:rsidRPr="00822984" w:rsidRDefault="0015074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150746" w:rsidRPr="00822984" w:rsidRDefault="0015074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782</w:t>
            </w:r>
          </w:p>
        </w:tc>
        <w:tc>
          <w:tcPr>
            <w:tcW w:w="992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52,1</w:t>
            </w:r>
          </w:p>
        </w:tc>
        <w:tc>
          <w:tcPr>
            <w:tcW w:w="1134" w:type="dxa"/>
            <w:vMerge w:val="restart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107837,59</w:t>
            </w:r>
          </w:p>
        </w:tc>
      </w:tr>
      <w:tr w:rsidR="00150746" w:rsidRPr="00822984" w:rsidTr="00BC65B9">
        <w:trPr>
          <w:trHeight w:val="185"/>
        </w:trPr>
        <w:tc>
          <w:tcPr>
            <w:tcW w:w="710" w:type="dxa"/>
            <w:vMerge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50746" w:rsidRPr="00822984" w:rsidRDefault="0015074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150746" w:rsidRPr="00822984" w:rsidRDefault="0015074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2719</w:t>
            </w:r>
          </w:p>
        </w:tc>
        <w:tc>
          <w:tcPr>
            <w:tcW w:w="992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50746" w:rsidRPr="00822984" w:rsidTr="00BC65B9">
        <w:trPr>
          <w:trHeight w:val="185"/>
        </w:trPr>
        <w:tc>
          <w:tcPr>
            <w:tcW w:w="710" w:type="dxa"/>
            <w:vMerge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50746" w:rsidRPr="00822984" w:rsidRDefault="00147952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150746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150746" w:rsidRPr="00822984" w:rsidRDefault="0015074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104,8</w:t>
            </w:r>
          </w:p>
        </w:tc>
        <w:tc>
          <w:tcPr>
            <w:tcW w:w="992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50746" w:rsidRPr="00822984" w:rsidTr="00BC65B9">
        <w:trPr>
          <w:trHeight w:val="185"/>
        </w:trPr>
        <w:tc>
          <w:tcPr>
            <w:tcW w:w="710" w:type="dxa"/>
            <w:vMerge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50746" w:rsidRPr="00822984" w:rsidRDefault="0015074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150746" w:rsidRPr="00822984" w:rsidRDefault="0015074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15,55</w:t>
            </w:r>
          </w:p>
        </w:tc>
        <w:tc>
          <w:tcPr>
            <w:tcW w:w="992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50746" w:rsidRPr="00822984" w:rsidTr="00BC65B9">
        <w:trPr>
          <w:trHeight w:val="185"/>
        </w:trPr>
        <w:tc>
          <w:tcPr>
            <w:tcW w:w="710" w:type="dxa"/>
            <w:vMerge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50746" w:rsidRPr="00822984" w:rsidRDefault="0015074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150746" w:rsidRPr="00822984" w:rsidRDefault="0015074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49,2</w:t>
            </w:r>
          </w:p>
        </w:tc>
        <w:tc>
          <w:tcPr>
            <w:tcW w:w="992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50746" w:rsidRPr="00822984" w:rsidTr="00BC65B9">
        <w:trPr>
          <w:trHeight w:val="185"/>
        </w:trPr>
        <w:tc>
          <w:tcPr>
            <w:tcW w:w="710" w:type="dxa"/>
            <w:vMerge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50746" w:rsidRPr="00822984" w:rsidRDefault="0015074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150746" w:rsidRPr="00822984" w:rsidRDefault="0015074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50746" w:rsidRPr="00822984" w:rsidTr="00BC65B9">
        <w:trPr>
          <w:trHeight w:val="185"/>
        </w:trPr>
        <w:tc>
          <w:tcPr>
            <w:tcW w:w="710" w:type="dxa"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</w:t>
            </w:r>
            <w:r w:rsidR="00147952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</w:tcPr>
          <w:p w:rsidR="00150746" w:rsidRPr="00822984" w:rsidRDefault="00150746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Никульшина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Е.Н.</w:t>
            </w:r>
          </w:p>
        </w:tc>
        <w:tc>
          <w:tcPr>
            <w:tcW w:w="1559" w:type="dxa"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132</w:t>
            </w:r>
          </w:p>
        </w:tc>
        <w:tc>
          <w:tcPr>
            <w:tcW w:w="1276" w:type="dxa"/>
          </w:tcPr>
          <w:p w:rsidR="00150746" w:rsidRPr="00822984" w:rsidRDefault="0015074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50746" w:rsidRPr="00822984" w:rsidRDefault="0015074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628049,92</w:t>
            </w:r>
          </w:p>
        </w:tc>
      </w:tr>
      <w:tr w:rsidR="00150746" w:rsidRPr="00822984" w:rsidTr="00BC65B9">
        <w:trPr>
          <w:trHeight w:val="185"/>
        </w:trPr>
        <w:tc>
          <w:tcPr>
            <w:tcW w:w="710" w:type="dxa"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</w:t>
            </w:r>
            <w:r w:rsidR="00147952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150746" w:rsidRPr="00822984" w:rsidRDefault="00150746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Ямпиловская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И.С.</w:t>
            </w:r>
          </w:p>
        </w:tc>
        <w:tc>
          <w:tcPr>
            <w:tcW w:w="1559" w:type="dxa"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115</w:t>
            </w:r>
          </w:p>
        </w:tc>
        <w:tc>
          <w:tcPr>
            <w:tcW w:w="1276" w:type="dxa"/>
          </w:tcPr>
          <w:p w:rsidR="00150746" w:rsidRPr="00822984" w:rsidRDefault="0015074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50746" w:rsidRPr="00822984" w:rsidRDefault="0015074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41,6</w:t>
            </w:r>
          </w:p>
        </w:tc>
        <w:tc>
          <w:tcPr>
            <w:tcW w:w="992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618014,73</w:t>
            </w:r>
          </w:p>
        </w:tc>
      </w:tr>
      <w:tr w:rsidR="00150746" w:rsidRPr="00822984" w:rsidTr="00150746">
        <w:trPr>
          <w:trHeight w:val="135"/>
        </w:trPr>
        <w:tc>
          <w:tcPr>
            <w:tcW w:w="710" w:type="dxa"/>
            <w:vMerge w:val="restart"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50746" w:rsidRPr="00822984" w:rsidRDefault="0015074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150746" w:rsidRPr="00822984" w:rsidRDefault="0015074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1612</w:t>
            </w:r>
          </w:p>
        </w:tc>
        <w:tc>
          <w:tcPr>
            <w:tcW w:w="992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41,6</w:t>
            </w:r>
          </w:p>
        </w:tc>
        <w:tc>
          <w:tcPr>
            <w:tcW w:w="1134" w:type="dxa"/>
            <w:vMerge w:val="restart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Hyundai Sonata</w:t>
            </w:r>
          </w:p>
        </w:tc>
        <w:tc>
          <w:tcPr>
            <w:tcW w:w="1418" w:type="dxa"/>
            <w:vMerge w:val="restart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246760</w:t>
            </w:r>
          </w:p>
        </w:tc>
      </w:tr>
      <w:tr w:rsidR="00150746" w:rsidRPr="00822984" w:rsidTr="00BC65B9">
        <w:trPr>
          <w:trHeight w:val="135"/>
        </w:trPr>
        <w:tc>
          <w:tcPr>
            <w:tcW w:w="710" w:type="dxa"/>
            <w:vMerge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50746" w:rsidRPr="00822984" w:rsidRDefault="00147952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150746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150746" w:rsidRPr="00822984" w:rsidRDefault="0015074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72</w:t>
            </w:r>
          </w:p>
        </w:tc>
        <w:tc>
          <w:tcPr>
            <w:tcW w:w="992" w:type="dxa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50746" w:rsidRPr="00822984" w:rsidTr="00150746">
        <w:trPr>
          <w:trHeight w:val="370"/>
        </w:trPr>
        <w:tc>
          <w:tcPr>
            <w:tcW w:w="710" w:type="dxa"/>
            <w:vMerge w:val="restart"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</w:t>
            </w:r>
            <w:r w:rsidR="00147952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150746" w:rsidRPr="00822984" w:rsidRDefault="00150746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Григорина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Э.В.</w:t>
            </w:r>
          </w:p>
        </w:tc>
        <w:tc>
          <w:tcPr>
            <w:tcW w:w="1559" w:type="dxa"/>
            <w:vMerge w:val="restart"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128</w:t>
            </w:r>
          </w:p>
        </w:tc>
        <w:tc>
          <w:tcPr>
            <w:tcW w:w="1276" w:type="dxa"/>
          </w:tcPr>
          <w:p w:rsidR="00150746" w:rsidRPr="00822984" w:rsidRDefault="002544B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50746" w:rsidRPr="00822984" w:rsidRDefault="002544B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150746" w:rsidRPr="00822984" w:rsidRDefault="002544B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76,7</w:t>
            </w:r>
          </w:p>
        </w:tc>
        <w:tc>
          <w:tcPr>
            <w:tcW w:w="992" w:type="dxa"/>
          </w:tcPr>
          <w:p w:rsidR="00150746" w:rsidRPr="00822984" w:rsidRDefault="002544B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50746" w:rsidRPr="00822984" w:rsidRDefault="002544B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50746" w:rsidRPr="00822984" w:rsidRDefault="002544B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535594,81</w:t>
            </w:r>
          </w:p>
        </w:tc>
      </w:tr>
      <w:tr w:rsidR="00150746" w:rsidRPr="00822984" w:rsidTr="00BC65B9">
        <w:trPr>
          <w:trHeight w:val="370"/>
        </w:trPr>
        <w:tc>
          <w:tcPr>
            <w:tcW w:w="710" w:type="dxa"/>
            <w:vMerge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50746" w:rsidRPr="00822984" w:rsidRDefault="002544B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50746" w:rsidRPr="00822984" w:rsidRDefault="002544B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50746" w:rsidRPr="00822984" w:rsidRDefault="002544B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38,5</w:t>
            </w:r>
          </w:p>
        </w:tc>
        <w:tc>
          <w:tcPr>
            <w:tcW w:w="992" w:type="dxa"/>
          </w:tcPr>
          <w:p w:rsidR="00150746" w:rsidRPr="00822984" w:rsidRDefault="002544B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50746" w:rsidRPr="00822984" w:rsidTr="00BC65B9">
        <w:trPr>
          <w:trHeight w:val="370"/>
        </w:trPr>
        <w:tc>
          <w:tcPr>
            <w:tcW w:w="710" w:type="dxa"/>
            <w:vMerge/>
          </w:tcPr>
          <w:p w:rsidR="00150746" w:rsidRPr="00822984" w:rsidRDefault="0015074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50746" w:rsidRPr="00822984" w:rsidRDefault="002544B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843" w:type="dxa"/>
          </w:tcPr>
          <w:p w:rsidR="00150746" w:rsidRPr="00822984" w:rsidRDefault="002544B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150746" w:rsidRPr="00822984" w:rsidRDefault="002544B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44,1</w:t>
            </w:r>
          </w:p>
        </w:tc>
        <w:tc>
          <w:tcPr>
            <w:tcW w:w="992" w:type="dxa"/>
          </w:tcPr>
          <w:p w:rsidR="00150746" w:rsidRPr="00822984" w:rsidRDefault="002544B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50746" w:rsidRPr="00822984" w:rsidRDefault="0015074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50746" w:rsidRPr="00822984" w:rsidRDefault="0015074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544BC" w:rsidRPr="00822984" w:rsidTr="002544BC">
        <w:trPr>
          <w:trHeight w:val="188"/>
        </w:trPr>
        <w:tc>
          <w:tcPr>
            <w:tcW w:w="710" w:type="dxa"/>
            <w:vMerge w:val="restart"/>
          </w:tcPr>
          <w:p w:rsidR="002544BC" w:rsidRPr="00822984" w:rsidRDefault="002544B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2544BC" w:rsidRPr="00822984" w:rsidRDefault="002544B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2544BC" w:rsidRPr="00822984" w:rsidRDefault="002544B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544BC" w:rsidRPr="00822984" w:rsidRDefault="002544B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544BC" w:rsidRPr="00822984" w:rsidRDefault="002544B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2544BC" w:rsidRPr="00822984" w:rsidRDefault="002544B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76,7</w:t>
            </w:r>
          </w:p>
        </w:tc>
        <w:tc>
          <w:tcPr>
            <w:tcW w:w="992" w:type="dxa"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2544BC" w:rsidRPr="00822984" w:rsidRDefault="002544B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Рено </w:t>
            </w:r>
            <w:proofErr w:type="spellStart"/>
            <w:r w:rsidRPr="00822984">
              <w:rPr>
                <w:sz w:val="18"/>
                <w:szCs w:val="18"/>
              </w:rPr>
              <w:t>Сценик</w:t>
            </w:r>
            <w:proofErr w:type="spellEnd"/>
          </w:p>
        </w:tc>
        <w:tc>
          <w:tcPr>
            <w:tcW w:w="1418" w:type="dxa"/>
            <w:vMerge w:val="restart"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612708</w:t>
            </w:r>
          </w:p>
        </w:tc>
      </w:tr>
      <w:tr w:rsidR="002544BC" w:rsidRPr="00822984" w:rsidTr="00BC65B9">
        <w:trPr>
          <w:trHeight w:val="187"/>
        </w:trPr>
        <w:tc>
          <w:tcPr>
            <w:tcW w:w="710" w:type="dxa"/>
            <w:vMerge/>
          </w:tcPr>
          <w:p w:rsidR="002544BC" w:rsidRPr="00822984" w:rsidRDefault="002544B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544BC" w:rsidRPr="00822984" w:rsidRDefault="002544B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544BC" w:rsidRPr="00822984" w:rsidRDefault="002544B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544BC" w:rsidRPr="00822984" w:rsidRDefault="002544B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Нежилое </w:t>
            </w:r>
            <w:r w:rsidRPr="00822984">
              <w:rPr>
                <w:sz w:val="18"/>
                <w:szCs w:val="18"/>
              </w:rPr>
              <w:lastRenderedPageBreak/>
              <w:t>помещение</w:t>
            </w:r>
          </w:p>
        </w:tc>
        <w:tc>
          <w:tcPr>
            <w:tcW w:w="1843" w:type="dxa"/>
          </w:tcPr>
          <w:p w:rsidR="002544BC" w:rsidRPr="00822984" w:rsidRDefault="002544B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 xml:space="preserve">Общая долевая, доля </w:t>
            </w:r>
            <w:r w:rsidRPr="00822984">
              <w:rPr>
                <w:sz w:val="18"/>
                <w:szCs w:val="18"/>
              </w:rPr>
              <w:lastRenderedPageBreak/>
              <w:t>в праве 1/2</w:t>
            </w:r>
          </w:p>
        </w:tc>
        <w:tc>
          <w:tcPr>
            <w:tcW w:w="992" w:type="dxa"/>
          </w:tcPr>
          <w:p w:rsidR="002544BC" w:rsidRPr="00822984" w:rsidRDefault="002544B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44,1</w:t>
            </w:r>
          </w:p>
        </w:tc>
        <w:tc>
          <w:tcPr>
            <w:tcW w:w="992" w:type="dxa"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544BC" w:rsidRPr="00822984" w:rsidRDefault="002544B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544BC" w:rsidRPr="00822984" w:rsidTr="00BC65B9">
        <w:trPr>
          <w:trHeight w:val="187"/>
        </w:trPr>
        <w:tc>
          <w:tcPr>
            <w:tcW w:w="710" w:type="dxa"/>
          </w:tcPr>
          <w:p w:rsidR="002544BC" w:rsidRPr="00822984" w:rsidRDefault="002544B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2544BC" w:rsidRPr="00822984" w:rsidRDefault="002544B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544BC" w:rsidRPr="00822984" w:rsidRDefault="002544B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544BC" w:rsidRPr="00822984" w:rsidRDefault="002544B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544BC" w:rsidRPr="00822984" w:rsidRDefault="002544B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2544BC" w:rsidRPr="00822984" w:rsidRDefault="002544B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76,7</w:t>
            </w:r>
          </w:p>
        </w:tc>
        <w:tc>
          <w:tcPr>
            <w:tcW w:w="992" w:type="dxa"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544BC" w:rsidRPr="00822984" w:rsidRDefault="002544B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544BC" w:rsidRPr="00822984" w:rsidRDefault="002544B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664632" w:rsidRPr="00822984" w:rsidTr="00BC65B9">
        <w:trPr>
          <w:trHeight w:val="187"/>
        </w:trPr>
        <w:tc>
          <w:tcPr>
            <w:tcW w:w="710" w:type="dxa"/>
          </w:tcPr>
          <w:p w:rsidR="00664632" w:rsidRPr="00822984" w:rsidRDefault="0066463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</w:t>
            </w:r>
            <w:r w:rsidR="00147952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664632" w:rsidRPr="00822984" w:rsidRDefault="00664632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Рудакова </w:t>
            </w:r>
            <w:r w:rsidR="00147952">
              <w:rPr>
                <w:sz w:val="18"/>
                <w:szCs w:val="18"/>
              </w:rPr>
              <w:t>Э.В.</w:t>
            </w:r>
          </w:p>
        </w:tc>
        <w:tc>
          <w:tcPr>
            <w:tcW w:w="1559" w:type="dxa"/>
          </w:tcPr>
          <w:p w:rsidR="00664632" w:rsidRPr="00822984" w:rsidRDefault="0066463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138</w:t>
            </w:r>
          </w:p>
        </w:tc>
        <w:tc>
          <w:tcPr>
            <w:tcW w:w="1276" w:type="dxa"/>
          </w:tcPr>
          <w:p w:rsidR="00664632" w:rsidRPr="00822984" w:rsidRDefault="0066463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64632" w:rsidRPr="00822984" w:rsidRDefault="00664632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7/8</w:t>
            </w:r>
          </w:p>
        </w:tc>
        <w:tc>
          <w:tcPr>
            <w:tcW w:w="992" w:type="dxa"/>
          </w:tcPr>
          <w:p w:rsidR="00664632" w:rsidRPr="00822984" w:rsidRDefault="0066463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664632" w:rsidRPr="00822984" w:rsidRDefault="0066463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Опель </w:t>
            </w:r>
            <w:proofErr w:type="spellStart"/>
            <w:r w:rsidRPr="00822984">
              <w:rPr>
                <w:sz w:val="18"/>
                <w:szCs w:val="18"/>
              </w:rPr>
              <w:t>Корса</w:t>
            </w:r>
            <w:proofErr w:type="spellEnd"/>
          </w:p>
        </w:tc>
        <w:tc>
          <w:tcPr>
            <w:tcW w:w="1418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427943,81</w:t>
            </w:r>
          </w:p>
        </w:tc>
      </w:tr>
      <w:tr w:rsidR="00664632" w:rsidRPr="00822984" w:rsidTr="00664632">
        <w:trPr>
          <w:trHeight w:val="555"/>
        </w:trPr>
        <w:tc>
          <w:tcPr>
            <w:tcW w:w="710" w:type="dxa"/>
            <w:vMerge w:val="restart"/>
          </w:tcPr>
          <w:p w:rsidR="00664632" w:rsidRPr="00822984" w:rsidRDefault="0066463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</w:t>
            </w:r>
            <w:r w:rsidR="00147952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664632" w:rsidRPr="00822984" w:rsidRDefault="00664632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Коновалова </w:t>
            </w:r>
            <w:r w:rsidR="00147952">
              <w:rPr>
                <w:sz w:val="18"/>
                <w:szCs w:val="18"/>
              </w:rPr>
              <w:t>Т.В.</w:t>
            </w:r>
          </w:p>
        </w:tc>
        <w:tc>
          <w:tcPr>
            <w:tcW w:w="1559" w:type="dxa"/>
            <w:vMerge w:val="restart"/>
          </w:tcPr>
          <w:p w:rsidR="00664632" w:rsidRPr="00822984" w:rsidRDefault="00664632" w:rsidP="0003401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И.о</w:t>
            </w:r>
            <w:proofErr w:type="spellEnd"/>
            <w:r w:rsidRPr="00822984">
              <w:rPr>
                <w:sz w:val="18"/>
                <w:szCs w:val="18"/>
              </w:rPr>
              <w:t>. Заведующей МБДОУ № 102</w:t>
            </w:r>
          </w:p>
        </w:tc>
        <w:tc>
          <w:tcPr>
            <w:tcW w:w="1276" w:type="dxa"/>
          </w:tcPr>
          <w:p w:rsidR="00664632" w:rsidRPr="00822984" w:rsidRDefault="0066463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664632" w:rsidRPr="00822984" w:rsidRDefault="00664632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64632" w:rsidRPr="00822984" w:rsidRDefault="0066463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64632" w:rsidRPr="00822984" w:rsidRDefault="0066463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392528,27</w:t>
            </w:r>
          </w:p>
        </w:tc>
      </w:tr>
      <w:tr w:rsidR="00664632" w:rsidRPr="00822984" w:rsidTr="00BC65B9">
        <w:trPr>
          <w:trHeight w:val="555"/>
        </w:trPr>
        <w:tc>
          <w:tcPr>
            <w:tcW w:w="710" w:type="dxa"/>
            <w:vMerge/>
          </w:tcPr>
          <w:p w:rsidR="00664632" w:rsidRPr="00822984" w:rsidRDefault="0066463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64632" w:rsidRPr="00822984" w:rsidRDefault="0066463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64632" w:rsidRPr="00822984" w:rsidRDefault="0066463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64632" w:rsidRPr="00822984" w:rsidRDefault="0066463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664632" w:rsidRPr="00822984" w:rsidRDefault="00664632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64632" w:rsidRPr="00822984" w:rsidRDefault="0066463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64632" w:rsidRPr="00822984" w:rsidRDefault="00664632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64632" w:rsidRPr="00822984" w:rsidTr="00BC65B9">
        <w:trPr>
          <w:trHeight w:val="555"/>
        </w:trPr>
        <w:tc>
          <w:tcPr>
            <w:tcW w:w="710" w:type="dxa"/>
          </w:tcPr>
          <w:p w:rsidR="00664632" w:rsidRPr="00822984" w:rsidRDefault="0066463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664632" w:rsidRPr="00822984" w:rsidRDefault="0066463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664632" w:rsidRPr="00822984" w:rsidRDefault="0066463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64632" w:rsidRPr="00822984" w:rsidRDefault="0066463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664632" w:rsidRPr="00822984" w:rsidRDefault="00664632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64632" w:rsidRPr="00822984" w:rsidRDefault="00664632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64632" w:rsidRPr="00822984" w:rsidRDefault="0066463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664632" w:rsidRPr="00822984" w:rsidRDefault="00664632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Москвич 412 </w:t>
            </w:r>
          </w:p>
        </w:tc>
        <w:tc>
          <w:tcPr>
            <w:tcW w:w="1418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97200</w:t>
            </w:r>
          </w:p>
        </w:tc>
      </w:tr>
      <w:tr w:rsidR="00664632" w:rsidRPr="00822984" w:rsidTr="00BC65B9">
        <w:trPr>
          <w:trHeight w:val="555"/>
        </w:trPr>
        <w:tc>
          <w:tcPr>
            <w:tcW w:w="710" w:type="dxa"/>
          </w:tcPr>
          <w:p w:rsidR="00664632" w:rsidRPr="00822984" w:rsidRDefault="0066463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</w:t>
            </w:r>
            <w:r w:rsidR="00147952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664632" w:rsidRPr="00822984" w:rsidRDefault="00664632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Илясова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Е.М.</w:t>
            </w:r>
          </w:p>
        </w:tc>
        <w:tc>
          <w:tcPr>
            <w:tcW w:w="1559" w:type="dxa"/>
          </w:tcPr>
          <w:p w:rsidR="00664632" w:rsidRPr="00822984" w:rsidRDefault="0066463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НОУ № 9</w:t>
            </w:r>
          </w:p>
        </w:tc>
        <w:tc>
          <w:tcPr>
            <w:tcW w:w="1276" w:type="dxa"/>
          </w:tcPr>
          <w:p w:rsidR="00664632" w:rsidRPr="00822984" w:rsidRDefault="0066463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64632" w:rsidRPr="00822984" w:rsidRDefault="00664632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64632" w:rsidRPr="00822984" w:rsidRDefault="0066463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664632" w:rsidRPr="00822984" w:rsidRDefault="0066463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комната</w:t>
            </w:r>
          </w:p>
        </w:tc>
        <w:tc>
          <w:tcPr>
            <w:tcW w:w="1701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13,6</w:t>
            </w:r>
          </w:p>
        </w:tc>
        <w:tc>
          <w:tcPr>
            <w:tcW w:w="1134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664632" w:rsidRPr="00822984" w:rsidRDefault="00664632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Kia RIO</w:t>
            </w:r>
          </w:p>
        </w:tc>
        <w:tc>
          <w:tcPr>
            <w:tcW w:w="1418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512129</w:t>
            </w:r>
          </w:p>
        </w:tc>
      </w:tr>
      <w:tr w:rsidR="00664632" w:rsidRPr="00822984" w:rsidTr="00BC65B9">
        <w:trPr>
          <w:trHeight w:val="555"/>
        </w:trPr>
        <w:tc>
          <w:tcPr>
            <w:tcW w:w="710" w:type="dxa"/>
          </w:tcPr>
          <w:p w:rsidR="00664632" w:rsidRPr="00822984" w:rsidRDefault="0066463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664632" w:rsidRPr="00822984" w:rsidRDefault="0066463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664632" w:rsidRPr="00822984" w:rsidRDefault="0066463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64632" w:rsidRPr="00822984" w:rsidRDefault="0066463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664632" w:rsidRPr="00822984" w:rsidRDefault="00664632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64632" w:rsidRPr="00822984" w:rsidRDefault="00664632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64632" w:rsidRPr="00822984" w:rsidRDefault="003149A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комната</w:t>
            </w:r>
          </w:p>
        </w:tc>
        <w:tc>
          <w:tcPr>
            <w:tcW w:w="1701" w:type="dxa"/>
          </w:tcPr>
          <w:p w:rsidR="00664632" w:rsidRPr="00822984" w:rsidRDefault="003149A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13,6</w:t>
            </w:r>
          </w:p>
        </w:tc>
        <w:tc>
          <w:tcPr>
            <w:tcW w:w="1134" w:type="dxa"/>
          </w:tcPr>
          <w:p w:rsidR="00664632" w:rsidRPr="00822984" w:rsidRDefault="003149A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664632" w:rsidRPr="00822984" w:rsidRDefault="00664632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64632" w:rsidRPr="00822984" w:rsidRDefault="0066463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77667</w:t>
            </w:r>
          </w:p>
        </w:tc>
      </w:tr>
      <w:tr w:rsidR="003149A2" w:rsidRPr="00822984" w:rsidTr="003149A2">
        <w:trPr>
          <w:trHeight w:val="275"/>
        </w:trPr>
        <w:tc>
          <w:tcPr>
            <w:tcW w:w="710" w:type="dxa"/>
            <w:vMerge w:val="restart"/>
          </w:tcPr>
          <w:p w:rsidR="003149A2" w:rsidRPr="00822984" w:rsidRDefault="003149A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</w:t>
            </w:r>
            <w:r w:rsidR="00147952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3149A2" w:rsidRPr="00822984" w:rsidRDefault="003149A2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Черкасова </w:t>
            </w:r>
            <w:r w:rsidR="00147952">
              <w:rPr>
                <w:sz w:val="18"/>
                <w:szCs w:val="18"/>
              </w:rPr>
              <w:t>О.С.</w:t>
            </w:r>
          </w:p>
        </w:tc>
        <w:tc>
          <w:tcPr>
            <w:tcW w:w="1559" w:type="dxa"/>
            <w:vMerge w:val="restart"/>
          </w:tcPr>
          <w:p w:rsidR="003149A2" w:rsidRPr="00822984" w:rsidRDefault="003149A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125</w:t>
            </w:r>
          </w:p>
        </w:tc>
        <w:tc>
          <w:tcPr>
            <w:tcW w:w="1276" w:type="dxa"/>
          </w:tcPr>
          <w:p w:rsidR="003149A2" w:rsidRPr="00822984" w:rsidRDefault="003149A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3149A2" w:rsidRPr="00822984" w:rsidRDefault="003149A2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3149A2" w:rsidRPr="00822984" w:rsidRDefault="003149A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620</w:t>
            </w:r>
          </w:p>
        </w:tc>
        <w:tc>
          <w:tcPr>
            <w:tcW w:w="992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3149A2" w:rsidRPr="00822984" w:rsidRDefault="003149A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3149A2" w:rsidRPr="00822984" w:rsidRDefault="003149A2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Автомобили легковые: </w:t>
            </w:r>
            <w:r w:rsidRPr="00822984">
              <w:rPr>
                <w:sz w:val="18"/>
                <w:szCs w:val="18"/>
                <w:lang w:val="en-US"/>
              </w:rPr>
              <w:t>Hyundai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IX</w:t>
            </w:r>
            <w:r w:rsidRPr="00822984">
              <w:rPr>
                <w:sz w:val="18"/>
                <w:szCs w:val="18"/>
              </w:rPr>
              <w:t xml:space="preserve"> 35,</w:t>
            </w:r>
          </w:p>
          <w:p w:rsidR="003149A2" w:rsidRPr="00822984" w:rsidRDefault="003149A2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  <w:lang w:val="en-US"/>
              </w:rPr>
              <w:t>Hyundai</w:t>
            </w:r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Acsent</w:t>
            </w:r>
            <w:proofErr w:type="spellEnd"/>
          </w:p>
        </w:tc>
        <w:tc>
          <w:tcPr>
            <w:tcW w:w="1418" w:type="dxa"/>
            <w:vMerge w:val="restart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943202,52</w:t>
            </w:r>
          </w:p>
        </w:tc>
      </w:tr>
      <w:tr w:rsidR="003149A2" w:rsidRPr="00822984" w:rsidTr="00BC65B9">
        <w:trPr>
          <w:trHeight w:val="275"/>
        </w:trPr>
        <w:tc>
          <w:tcPr>
            <w:tcW w:w="710" w:type="dxa"/>
            <w:vMerge/>
          </w:tcPr>
          <w:p w:rsidR="003149A2" w:rsidRPr="00822984" w:rsidRDefault="003149A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149A2" w:rsidRPr="00822984" w:rsidRDefault="003149A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149A2" w:rsidRPr="00822984" w:rsidRDefault="003149A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149A2" w:rsidRPr="00822984" w:rsidRDefault="003149A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149A2" w:rsidRPr="00822984" w:rsidRDefault="003149A2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3149A2" w:rsidRPr="00822984" w:rsidRDefault="003149A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51,2</w:t>
            </w:r>
          </w:p>
        </w:tc>
        <w:tc>
          <w:tcPr>
            <w:tcW w:w="992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3149A2" w:rsidRPr="00822984" w:rsidRDefault="003149A2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149A2" w:rsidRPr="00822984" w:rsidRDefault="003149A2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3149A2" w:rsidRPr="00822984" w:rsidTr="00BC65B9">
        <w:trPr>
          <w:trHeight w:val="275"/>
        </w:trPr>
        <w:tc>
          <w:tcPr>
            <w:tcW w:w="710" w:type="dxa"/>
            <w:vMerge/>
          </w:tcPr>
          <w:p w:rsidR="003149A2" w:rsidRPr="00822984" w:rsidRDefault="003149A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3149A2" w:rsidRPr="00822984" w:rsidRDefault="003149A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149A2" w:rsidRPr="00822984" w:rsidRDefault="003149A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149A2" w:rsidRPr="00822984" w:rsidRDefault="003149A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3149A2" w:rsidRPr="00822984" w:rsidRDefault="003149A2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3149A2" w:rsidRPr="00822984" w:rsidRDefault="003149A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3149A2" w:rsidRPr="00822984" w:rsidRDefault="003149A2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149A2" w:rsidRPr="00822984" w:rsidRDefault="003149A2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3149A2" w:rsidRPr="00822984" w:rsidTr="00BC65B9">
        <w:trPr>
          <w:trHeight w:val="275"/>
        </w:trPr>
        <w:tc>
          <w:tcPr>
            <w:tcW w:w="710" w:type="dxa"/>
          </w:tcPr>
          <w:p w:rsidR="003149A2" w:rsidRPr="00822984" w:rsidRDefault="003149A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</w:t>
            </w:r>
            <w:r w:rsidR="00147952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3149A2" w:rsidRPr="00822984" w:rsidRDefault="003149A2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Чернышёва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О.Н.</w:t>
            </w:r>
          </w:p>
        </w:tc>
        <w:tc>
          <w:tcPr>
            <w:tcW w:w="1559" w:type="dxa"/>
          </w:tcPr>
          <w:p w:rsidR="003149A2" w:rsidRPr="00822984" w:rsidRDefault="003149A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 СОШ № 55 </w:t>
            </w:r>
            <w:proofErr w:type="spellStart"/>
            <w:r w:rsidRPr="00822984">
              <w:rPr>
                <w:sz w:val="18"/>
                <w:szCs w:val="18"/>
              </w:rPr>
              <w:t>им.А.В.Чернова</w:t>
            </w:r>
            <w:proofErr w:type="spellEnd"/>
          </w:p>
        </w:tc>
        <w:tc>
          <w:tcPr>
            <w:tcW w:w="1276" w:type="dxa"/>
          </w:tcPr>
          <w:p w:rsidR="003149A2" w:rsidRPr="00822984" w:rsidRDefault="003149A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149A2" w:rsidRPr="00822984" w:rsidRDefault="003149A2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3149A2" w:rsidRPr="00822984" w:rsidRDefault="003149A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50,8</w:t>
            </w:r>
          </w:p>
        </w:tc>
        <w:tc>
          <w:tcPr>
            <w:tcW w:w="992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3149A2" w:rsidRPr="00822984" w:rsidRDefault="003149A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9A2" w:rsidRPr="00822984" w:rsidRDefault="003149A2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грузовой </w:t>
            </w:r>
            <w:r w:rsidRPr="00822984">
              <w:rPr>
                <w:sz w:val="18"/>
                <w:szCs w:val="18"/>
                <w:lang w:val="en-US"/>
              </w:rPr>
              <w:t>Isuzu</w:t>
            </w:r>
          </w:p>
        </w:tc>
        <w:tc>
          <w:tcPr>
            <w:tcW w:w="1418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408927,56</w:t>
            </w:r>
          </w:p>
        </w:tc>
      </w:tr>
      <w:tr w:rsidR="003149A2" w:rsidRPr="00822984" w:rsidTr="00BC65B9">
        <w:trPr>
          <w:trHeight w:val="275"/>
        </w:trPr>
        <w:tc>
          <w:tcPr>
            <w:tcW w:w="710" w:type="dxa"/>
          </w:tcPr>
          <w:p w:rsidR="003149A2" w:rsidRPr="00822984" w:rsidRDefault="003149A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149A2" w:rsidRPr="00822984" w:rsidRDefault="003149A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3149A2" w:rsidRPr="00822984" w:rsidRDefault="003149A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149A2" w:rsidRPr="00822984" w:rsidRDefault="003149A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149A2" w:rsidRPr="00822984" w:rsidRDefault="003149A2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3149A2" w:rsidRPr="00822984" w:rsidRDefault="009379A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50,8</w:t>
            </w:r>
          </w:p>
        </w:tc>
        <w:tc>
          <w:tcPr>
            <w:tcW w:w="992" w:type="dxa"/>
          </w:tcPr>
          <w:p w:rsidR="003149A2" w:rsidRPr="00822984" w:rsidRDefault="009379A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3149A2" w:rsidRPr="00822984" w:rsidRDefault="003149A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9A2" w:rsidRPr="00822984" w:rsidRDefault="003149A2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Honda CRV</w:t>
            </w:r>
          </w:p>
        </w:tc>
        <w:tc>
          <w:tcPr>
            <w:tcW w:w="1418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502030,66</w:t>
            </w:r>
          </w:p>
        </w:tc>
      </w:tr>
      <w:tr w:rsidR="003149A2" w:rsidRPr="00822984" w:rsidTr="00BC65B9">
        <w:trPr>
          <w:trHeight w:val="275"/>
        </w:trPr>
        <w:tc>
          <w:tcPr>
            <w:tcW w:w="710" w:type="dxa"/>
          </w:tcPr>
          <w:p w:rsidR="003149A2" w:rsidRPr="00822984" w:rsidRDefault="003149A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3149A2" w:rsidRPr="00822984" w:rsidRDefault="003149A2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149A2" w:rsidRPr="00822984" w:rsidRDefault="003149A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149A2" w:rsidRPr="00822984" w:rsidRDefault="003149A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149A2" w:rsidRPr="00822984" w:rsidRDefault="003149A2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3149A2" w:rsidRPr="00822984" w:rsidRDefault="009379A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50,8</w:t>
            </w:r>
          </w:p>
        </w:tc>
        <w:tc>
          <w:tcPr>
            <w:tcW w:w="992" w:type="dxa"/>
          </w:tcPr>
          <w:p w:rsidR="003149A2" w:rsidRPr="00822984" w:rsidRDefault="009379A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3149A2" w:rsidRPr="00822984" w:rsidRDefault="003149A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9A2" w:rsidRPr="00822984" w:rsidRDefault="003149A2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3149A2" w:rsidRPr="00822984" w:rsidTr="00BC65B9">
        <w:trPr>
          <w:trHeight w:val="275"/>
        </w:trPr>
        <w:tc>
          <w:tcPr>
            <w:tcW w:w="710" w:type="dxa"/>
          </w:tcPr>
          <w:p w:rsidR="003149A2" w:rsidRPr="00822984" w:rsidRDefault="003149A2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</w:t>
            </w:r>
            <w:r w:rsidR="00147952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3149A2" w:rsidRPr="00822984" w:rsidRDefault="003149A2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Чертова </w:t>
            </w:r>
            <w:r w:rsidR="00147952">
              <w:rPr>
                <w:sz w:val="18"/>
                <w:szCs w:val="18"/>
              </w:rPr>
              <w:t>З.А.</w:t>
            </w:r>
          </w:p>
        </w:tc>
        <w:tc>
          <w:tcPr>
            <w:tcW w:w="1559" w:type="dxa"/>
          </w:tcPr>
          <w:p w:rsidR="003149A2" w:rsidRPr="00822984" w:rsidRDefault="003149A2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149A2" w:rsidRPr="00822984" w:rsidRDefault="003149A2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3149A2" w:rsidRPr="00822984" w:rsidRDefault="003149A2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3149A2" w:rsidRPr="00822984" w:rsidRDefault="009379A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42,1</w:t>
            </w:r>
          </w:p>
        </w:tc>
        <w:tc>
          <w:tcPr>
            <w:tcW w:w="992" w:type="dxa"/>
          </w:tcPr>
          <w:p w:rsidR="003149A2" w:rsidRPr="00822984" w:rsidRDefault="009379A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3149A2" w:rsidRPr="00822984" w:rsidRDefault="003149A2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49A2" w:rsidRPr="00822984" w:rsidRDefault="003149A2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3149A2" w:rsidRPr="00822984" w:rsidRDefault="003149A2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522884,90</w:t>
            </w:r>
          </w:p>
        </w:tc>
      </w:tr>
      <w:tr w:rsidR="009379A5" w:rsidRPr="00822984" w:rsidTr="009379A5">
        <w:trPr>
          <w:trHeight w:val="135"/>
        </w:trPr>
        <w:tc>
          <w:tcPr>
            <w:tcW w:w="710" w:type="dxa"/>
            <w:vMerge w:val="restart"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9379A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379A5" w:rsidRPr="00822984" w:rsidRDefault="009379A5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SKODA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OKTAVIA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TOUR</w:t>
            </w:r>
          </w:p>
        </w:tc>
        <w:tc>
          <w:tcPr>
            <w:tcW w:w="1418" w:type="dxa"/>
            <w:vMerge w:val="restart"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83287,28</w:t>
            </w:r>
          </w:p>
        </w:tc>
      </w:tr>
      <w:tr w:rsidR="009379A5" w:rsidRPr="00822984" w:rsidTr="00BC65B9">
        <w:trPr>
          <w:trHeight w:val="135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9379A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379A5" w:rsidRPr="00822984" w:rsidRDefault="009379A5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42,1</w:t>
            </w:r>
          </w:p>
        </w:tc>
        <w:tc>
          <w:tcPr>
            <w:tcW w:w="992" w:type="dxa"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379A5" w:rsidRPr="00822984" w:rsidTr="009379A5">
        <w:trPr>
          <w:trHeight w:val="98"/>
        </w:trPr>
        <w:tc>
          <w:tcPr>
            <w:tcW w:w="710" w:type="dxa"/>
            <w:vMerge w:val="restart"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147952">
              <w:rPr>
                <w:sz w:val="18"/>
                <w:szCs w:val="18"/>
              </w:rPr>
              <w:t>49</w:t>
            </w:r>
          </w:p>
        </w:tc>
        <w:tc>
          <w:tcPr>
            <w:tcW w:w="1416" w:type="dxa"/>
            <w:vMerge w:val="restart"/>
          </w:tcPr>
          <w:p w:rsidR="009379A5" w:rsidRPr="00822984" w:rsidRDefault="009379A5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Коняева </w:t>
            </w:r>
            <w:r w:rsidR="00147952">
              <w:rPr>
                <w:sz w:val="18"/>
                <w:szCs w:val="18"/>
              </w:rPr>
              <w:t>Т.М.</w:t>
            </w:r>
          </w:p>
        </w:tc>
        <w:tc>
          <w:tcPr>
            <w:tcW w:w="1559" w:type="dxa"/>
            <w:vMerge w:val="restart"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СОШ № 54</w:t>
            </w:r>
          </w:p>
        </w:tc>
        <w:tc>
          <w:tcPr>
            <w:tcW w:w="1276" w:type="dxa"/>
          </w:tcPr>
          <w:p w:rsidR="009379A5" w:rsidRPr="00822984" w:rsidRDefault="009379A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620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71,2</w:t>
            </w:r>
          </w:p>
        </w:tc>
        <w:tc>
          <w:tcPr>
            <w:tcW w:w="1134" w:type="dxa"/>
            <w:vMerge w:val="restart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9379A5" w:rsidRPr="00822984" w:rsidRDefault="0003775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1829581,18</w:t>
            </w:r>
          </w:p>
        </w:tc>
      </w:tr>
      <w:tr w:rsidR="009379A5" w:rsidRPr="00822984" w:rsidTr="00BC65B9">
        <w:trPr>
          <w:trHeight w:val="92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880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379A5" w:rsidRPr="00822984" w:rsidTr="00BC65B9">
        <w:trPr>
          <w:trHeight w:val="92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109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379A5" w:rsidRPr="00822984" w:rsidTr="00BC65B9">
        <w:trPr>
          <w:trHeight w:val="92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379A5" w:rsidRPr="00822984" w:rsidTr="00BC65B9">
        <w:trPr>
          <w:trHeight w:val="92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Нежилое </w:t>
            </w:r>
            <w:r w:rsidRPr="00822984">
              <w:rPr>
                <w:sz w:val="18"/>
                <w:szCs w:val="18"/>
              </w:rPr>
              <w:lastRenderedPageBreak/>
              <w:t>помещение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 xml:space="preserve">Общая долевая, доля </w:t>
            </w:r>
            <w:r w:rsidRPr="00822984">
              <w:rPr>
                <w:sz w:val="18"/>
                <w:szCs w:val="18"/>
              </w:rPr>
              <w:lastRenderedPageBreak/>
              <w:t>в праве 1/4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6,9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379A5" w:rsidRPr="00822984" w:rsidTr="00BC65B9">
        <w:trPr>
          <w:trHeight w:val="92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39,8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379A5" w:rsidRPr="00822984" w:rsidTr="00BC65B9">
        <w:trPr>
          <w:trHeight w:val="92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42,2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379A5" w:rsidRPr="00822984" w:rsidTr="00BC65B9">
        <w:trPr>
          <w:trHeight w:val="92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12,87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379A5" w:rsidRPr="00822984" w:rsidTr="00BC65B9">
        <w:trPr>
          <w:trHeight w:val="92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10,03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379A5" w:rsidRPr="00822984" w:rsidTr="00BC65B9">
        <w:trPr>
          <w:trHeight w:val="92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39,6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379A5" w:rsidRPr="00822984" w:rsidTr="00BC65B9">
        <w:trPr>
          <w:trHeight w:val="92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16,35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379A5" w:rsidRPr="00822984" w:rsidTr="00BC65B9">
        <w:trPr>
          <w:trHeight w:val="92"/>
        </w:trPr>
        <w:tc>
          <w:tcPr>
            <w:tcW w:w="710" w:type="dxa"/>
            <w:vMerge/>
          </w:tcPr>
          <w:p w:rsidR="009379A5" w:rsidRPr="00822984" w:rsidRDefault="009379A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79A5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843" w:type="dxa"/>
          </w:tcPr>
          <w:p w:rsidR="009379A5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9379A5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14,05</w:t>
            </w:r>
          </w:p>
        </w:tc>
        <w:tc>
          <w:tcPr>
            <w:tcW w:w="992" w:type="dxa"/>
          </w:tcPr>
          <w:p w:rsidR="009379A5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79A5" w:rsidRPr="00822984" w:rsidRDefault="009379A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79A5" w:rsidRPr="00822984" w:rsidRDefault="009379A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9A5" w:rsidRPr="00822984" w:rsidRDefault="009379A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03775A" w:rsidRPr="00822984" w:rsidTr="00BC65B9">
        <w:trPr>
          <w:trHeight w:val="92"/>
        </w:trPr>
        <w:tc>
          <w:tcPr>
            <w:tcW w:w="710" w:type="dxa"/>
          </w:tcPr>
          <w:p w:rsidR="0003775A" w:rsidRPr="00822984" w:rsidRDefault="0003775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</w:t>
            </w:r>
            <w:r w:rsidR="00147952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</w:tcPr>
          <w:p w:rsidR="0003775A" w:rsidRPr="00822984" w:rsidRDefault="0003775A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Амелина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И.Н.</w:t>
            </w:r>
          </w:p>
        </w:tc>
        <w:tc>
          <w:tcPr>
            <w:tcW w:w="1559" w:type="dxa"/>
          </w:tcPr>
          <w:p w:rsidR="0003775A" w:rsidRPr="00822984" w:rsidRDefault="0003775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МБОУДОД «Детско-юношеский центр»</w:t>
            </w:r>
          </w:p>
        </w:tc>
        <w:tc>
          <w:tcPr>
            <w:tcW w:w="1276" w:type="dxa"/>
          </w:tcPr>
          <w:p w:rsidR="0003775A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03775A" w:rsidRPr="00822984" w:rsidRDefault="0003775A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3775A" w:rsidRPr="00822984" w:rsidRDefault="0003775A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3775A" w:rsidRPr="00822984" w:rsidRDefault="0003775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3775A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03775A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79</w:t>
            </w:r>
          </w:p>
        </w:tc>
        <w:tc>
          <w:tcPr>
            <w:tcW w:w="1134" w:type="dxa"/>
          </w:tcPr>
          <w:p w:rsidR="0003775A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03775A" w:rsidRPr="00822984" w:rsidRDefault="0003775A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Renault Logan </w:t>
            </w:r>
          </w:p>
        </w:tc>
        <w:tc>
          <w:tcPr>
            <w:tcW w:w="1418" w:type="dxa"/>
          </w:tcPr>
          <w:p w:rsidR="0003775A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773209,69</w:t>
            </w:r>
          </w:p>
        </w:tc>
      </w:tr>
      <w:tr w:rsidR="0003775A" w:rsidRPr="00822984" w:rsidTr="00BC65B9">
        <w:trPr>
          <w:trHeight w:val="92"/>
        </w:trPr>
        <w:tc>
          <w:tcPr>
            <w:tcW w:w="710" w:type="dxa"/>
          </w:tcPr>
          <w:p w:rsidR="0003775A" w:rsidRPr="00822984" w:rsidRDefault="0003775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03775A" w:rsidRPr="00822984" w:rsidRDefault="0003775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03775A" w:rsidRPr="00822984" w:rsidRDefault="0003775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3775A" w:rsidRPr="00822984" w:rsidRDefault="0003775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03775A" w:rsidRPr="00822984" w:rsidRDefault="0003775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03775A" w:rsidRPr="00822984" w:rsidRDefault="0003775A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3775A" w:rsidRPr="00822984" w:rsidRDefault="0003775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3775A" w:rsidRPr="00822984" w:rsidRDefault="0003775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03775A" w:rsidRPr="00822984" w:rsidRDefault="0003775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3775A" w:rsidRPr="00822984" w:rsidRDefault="0003775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3775A" w:rsidRPr="00822984" w:rsidRDefault="0003775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775A" w:rsidRPr="00822984" w:rsidRDefault="0003775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E74EFE" w:rsidRPr="00822984" w:rsidTr="00E74EFE">
        <w:trPr>
          <w:trHeight w:val="555"/>
        </w:trPr>
        <w:tc>
          <w:tcPr>
            <w:tcW w:w="710" w:type="dxa"/>
            <w:vMerge w:val="restart"/>
          </w:tcPr>
          <w:p w:rsidR="00E74EFE" w:rsidRPr="00822984" w:rsidRDefault="00E74EF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</w:t>
            </w:r>
            <w:r w:rsidR="00147952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E74EFE" w:rsidRPr="00822984" w:rsidRDefault="00E74EFE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Пономарева </w:t>
            </w:r>
            <w:r w:rsidR="00147952">
              <w:rPr>
                <w:sz w:val="18"/>
                <w:szCs w:val="18"/>
              </w:rPr>
              <w:t>Л.М.</w:t>
            </w:r>
          </w:p>
        </w:tc>
        <w:tc>
          <w:tcPr>
            <w:tcW w:w="1559" w:type="dxa"/>
            <w:vMerge w:val="restart"/>
          </w:tcPr>
          <w:p w:rsidR="00E74EFE" w:rsidRPr="00822984" w:rsidRDefault="00E74EF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МБОУ-гимназия № 2</w:t>
            </w:r>
          </w:p>
        </w:tc>
        <w:tc>
          <w:tcPr>
            <w:tcW w:w="1276" w:type="dxa"/>
          </w:tcPr>
          <w:p w:rsidR="00E74EFE" w:rsidRPr="00822984" w:rsidRDefault="00E74EF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74EFE" w:rsidRPr="00822984" w:rsidRDefault="00E74EF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74EFE" w:rsidRPr="00822984" w:rsidRDefault="00E74EF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538</w:t>
            </w:r>
          </w:p>
        </w:tc>
        <w:tc>
          <w:tcPr>
            <w:tcW w:w="992" w:type="dxa"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74EFE" w:rsidRPr="00822984" w:rsidRDefault="00E74EF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74EFE" w:rsidRPr="00822984" w:rsidRDefault="00E74EF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966194,51</w:t>
            </w:r>
          </w:p>
        </w:tc>
      </w:tr>
      <w:tr w:rsidR="00E74EFE" w:rsidRPr="00822984" w:rsidTr="00BC65B9">
        <w:trPr>
          <w:trHeight w:val="555"/>
        </w:trPr>
        <w:tc>
          <w:tcPr>
            <w:tcW w:w="710" w:type="dxa"/>
            <w:vMerge/>
          </w:tcPr>
          <w:p w:rsidR="00E74EFE" w:rsidRPr="00822984" w:rsidRDefault="00E74EF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74EFE" w:rsidRPr="00822984" w:rsidRDefault="00E74EF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74EFE" w:rsidRPr="00822984" w:rsidRDefault="00E74EF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74EFE" w:rsidRPr="00822984" w:rsidRDefault="00147952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E74EFE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E74EFE" w:rsidRPr="00822984" w:rsidRDefault="00E74EF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74EFE" w:rsidRPr="00822984" w:rsidRDefault="00E74EF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83,7</w:t>
            </w:r>
          </w:p>
        </w:tc>
        <w:tc>
          <w:tcPr>
            <w:tcW w:w="992" w:type="dxa"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74EFE" w:rsidRPr="00822984" w:rsidRDefault="00E74EFE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74EFE" w:rsidRPr="00822984" w:rsidRDefault="00E74EFE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E74EFE" w:rsidRPr="00822984" w:rsidTr="00BC65B9">
        <w:trPr>
          <w:trHeight w:val="555"/>
        </w:trPr>
        <w:tc>
          <w:tcPr>
            <w:tcW w:w="710" w:type="dxa"/>
          </w:tcPr>
          <w:p w:rsidR="00E74EFE" w:rsidRPr="00822984" w:rsidRDefault="00E74EF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</w:t>
            </w:r>
            <w:r w:rsidR="00147952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E74EFE" w:rsidRPr="00822984" w:rsidRDefault="00E74EFE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Лазарева </w:t>
            </w:r>
            <w:r w:rsidR="00147952">
              <w:rPr>
                <w:sz w:val="18"/>
                <w:szCs w:val="18"/>
              </w:rPr>
              <w:t>Л.В.</w:t>
            </w:r>
          </w:p>
        </w:tc>
        <w:tc>
          <w:tcPr>
            <w:tcW w:w="1559" w:type="dxa"/>
          </w:tcPr>
          <w:p w:rsidR="00E74EFE" w:rsidRPr="00822984" w:rsidRDefault="00E74EF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 СОШ № 34 </w:t>
            </w:r>
            <w:proofErr w:type="spellStart"/>
            <w:r w:rsidRPr="00822984">
              <w:rPr>
                <w:sz w:val="18"/>
                <w:szCs w:val="18"/>
              </w:rPr>
              <w:t>им.Н.Д.Захарова</w:t>
            </w:r>
            <w:proofErr w:type="spellEnd"/>
          </w:p>
        </w:tc>
        <w:tc>
          <w:tcPr>
            <w:tcW w:w="1276" w:type="dxa"/>
          </w:tcPr>
          <w:p w:rsidR="00E74EFE" w:rsidRPr="00822984" w:rsidRDefault="00E74EF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74EFE" w:rsidRPr="00822984" w:rsidRDefault="00E74EF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74EFE" w:rsidRPr="00822984" w:rsidRDefault="00E74EF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45,2</w:t>
            </w:r>
          </w:p>
        </w:tc>
        <w:tc>
          <w:tcPr>
            <w:tcW w:w="992" w:type="dxa"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E74EFE" w:rsidRPr="00822984" w:rsidRDefault="00E74EF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74EFE" w:rsidRPr="00822984" w:rsidRDefault="00E74EF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74EFE" w:rsidRPr="00822984" w:rsidRDefault="00E74EF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791022,08</w:t>
            </w:r>
          </w:p>
        </w:tc>
      </w:tr>
      <w:tr w:rsidR="00FC364D" w:rsidRPr="00822984" w:rsidTr="00FC364D">
        <w:trPr>
          <w:trHeight w:val="413"/>
        </w:trPr>
        <w:tc>
          <w:tcPr>
            <w:tcW w:w="710" w:type="dxa"/>
            <w:vMerge w:val="restart"/>
          </w:tcPr>
          <w:p w:rsidR="00FC364D" w:rsidRPr="00822984" w:rsidRDefault="00FC364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</w:t>
            </w:r>
            <w:r w:rsidR="00147952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FC364D" w:rsidRPr="00822984" w:rsidRDefault="00FC364D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Баринова </w:t>
            </w:r>
            <w:r w:rsidR="00147952">
              <w:rPr>
                <w:sz w:val="18"/>
                <w:szCs w:val="18"/>
              </w:rPr>
              <w:t>Е.В.</w:t>
            </w:r>
          </w:p>
        </w:tc>
        <w:tc>
          <w:tcPr>
            <w:tcW w:w="1559" w:type="dxa"/>
            <w:vMerge w:val="restart"/>
          </w:tcPr>
          <w:p w:rsidR="00FC364D" w:rsidRPr="00822984" w:rsidRDefault="00FC364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МКУ «Сервисный центр города Тулы»</w:t>
            </w:r>
          </w:p>
        </w:tc>
        <w:tc>
          <w:tcPr>
            <w:tcW w:w="1276" w:type="dxa"/>
          </w:tcPr>
          <w:p w:rsidR="00FC364D" w:rsidRPr="00822984" w:rsidRDefault="00FC364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C364D" w:rsidRPr="00822984" w:rsidRDefault="00FC364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FC364D" w:rsidRPr="00822984" w:rsidRDefault="00FC364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61,1</w:t>
            </w:r>
          </w:p>
        </w:tc>
        <w:tc>
          <w:tcPr>
            <w:tcW w:w="992" w:type="dxa"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FC364D" w:rsidRPr="00822984" w:rsidRDefault="00FC364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C364D" w:rsidRPr="00822984" w:rsidRDefault="00147952" w:rsidP="00664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920725,29</w:t>
            </w:r>
          </w:p>
        </w:tc>
      </w:tr>
      <w:tr w:rsidR="00FC364D" w:rsidRPr="00822984" w:rsidTr="00BC65B9">
        <w:trPr>
          <w:trHeight w:val="412"/>
        </w:trPr>
        <w:tc>
          <w:tcPr>
            <w:tcW w:w="710" w:type="dxa"/>
            <w:vMerge/>
          </w:tcPr>
          <w:p w:rsidR="00FC364D" w:rsidRPr="00822984" w:rsidRDefault="00FC364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C364D" w:rsidRPr="00822984" w:rsidRDefault="00FC364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C364D" w:rsidRPr="00822984" w:rsidRDefault="00FC364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C364D" w:rsidRPr="00822984" w:rsidRDefault="00FC364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C364D" w:rsidRPr="00822984" w:rsidRDefault="00FC364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C364D" w:rsidRPr="00822984" w:rsidRDefault="00FC364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134</w:t>
            </w:r>
          </w:p>
        </w:tc>
        <w:tc>
          <w:tcPr>
            <w:tcW w:w="992" w:type="dxa"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C364D" w:rsidRPr="00822984" w:rsidRDefault="00FC364D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C364D" w:rsidRPr="00822984" w:rsidRDefault="00FC364D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C364D" w:rsidRPr="00822984" w:rsidTr="00FC364D">
        <w:trPr>
          <w:trHeight w:val="275"/>
        </w:trPr>
        <w:tc>
          <w:tcPr>
            <w:tcW w:w="710" w:type="dxa"/>
            <w:vMerge w:val="restart"/>
          </w:tcPr>
          <w:p w:rsidR="00FC364D" w:rsidRPr="00822984" w:rsidRDefault="00FC364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</w:t>
            </w:r>
            <w:r w:rsidR="00147952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FC364D" w:rsidRPr="00822984" w:rsidRDefault="00FC364D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Володина </w:t>
            </w:r>
            <w:r w:rsidR="00147952">
              <w:rPr>
                <w:sz w:val="18"/>
                <w:szCs w:val="18"/>
              </w:rPr>
              <w:t>Е.А.</w:t>
            </w:r>
          </w:p>
        </w:tc>
        <w:tc>
          <w:tcPr>
            <w:tcW w:w="1559" w:type="dxa"/>
            <w:vMerge w:val="restart"/>
          </w:tcPr>
          <w:p w:rsidR="00FC364D" w:rsidRPr="00822984" w:rsidRDefault="00FC364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37</w:t>
            </w:r>
          </w:p>
        </w:tc>
        <w:tc>
          <w:tcPr>
            <w:tcW w:w="1276" w:type="dxa"/>
          </w:tcPr>
          <w:p w:rsidR="00FC364D" w:rsidRPr="00822984" w:rsidRDefault="00FC364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FC364D" w:rsidRPr="00822984" w:rsidRDefault="00FC364D" w:rsidP="00FC364D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C364D" w:rsidRPr="00822984" w:rsidRDefault="00FC364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FC364D" w:rsidRPr="00822984" w:rsidRDefault="00291F80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C364D" w:rsidRPr="00822984" w:rsidRDefault="00FC364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="00291F80" w:rsidRPr="00822984">
              <w:rPr>
                <w:sz w:val="18"/>
                <w:szCs w:val="18"/>
                <w:lang w:val="en-US"/>
              </w:rPr>
              <w:t>SUZUKI</w:t>
            </w:r>
            <w:r w:rsidR="00291F80" w:rsidRPr="00822984">
              <w:rPr>
                <w:sz w:val="18"/>
                <w:szCs w:val="18"/>
              </w:rPr>
              <w:t xml:space="preserve"> </w:t>
            </w:r>
            <w:r w:rsidR="00291F80" w:rsidRPr="00822984">
              <w:rPr>
                <w:sz w:val="18"/>
                <w:szCs w:val="18"/>
                <w:lang w:val="en-US"/>
              </w:rPr>
              <w:t>GRAND</w:t>
            </w:r>
            <w:r w:rsidR="00291F80" w:rsidRPr="00822984">
              <w:rPr>
                <w:sz w:val="18"/>
                <w:szCs w:val="18"/>
              </w:rPr>
              <w:t xml:space="preserve"> </w:t>
            </w:r>
            <w:r w:rsidR="00291F80" w:rsidRPr="00822984">
              <w:rPr>
                <w:sz w:val="18"/>
                <w:szCs w:val="18"/>
                <w:lang w:val="en-US"/>
              </w:rPr>
              <w:t>VITARA</w:t>
            </w:r>
          </w:p>
        </w:tc>
        <w:tc>
          <w:tcPr>
            <w:tcW w:w="1418" w:type="dxa"/>
            <w:vMerge w:val="restart"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406172,8</w:t>
            </w:r>
          </w:p>
        </w:tc>
      </w:tr>
      <w:tr w:rsidR="00FC364D" w:rsidRPr="00822984" w:rsidTr="00BC65B9">
        <w:trPr>
          <w:trHeight w:val="275"/>
        </w:trPr>
        <w:tc>
          <w:tcPr>
            <w:tcW w:w="710" w:type="dxa"/>
            <w:vMerge/>
          </w:tcPr>
          <w:p w:rsidR="00FC364D" w:rsidRPr="00822984" w:rsidRDefault="00FC364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C364D" w:rsidRPr="00822984" w:rsidRDefault="00FC364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C364D" w:rsidRPr="00822984" w:rsidRDefault="00FC364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C364D" w:rsidRPr="00822984" w:rsidRDefault="00FC364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C364D" w:rsidRPr="00822984" w:rsidRDefault="00FC364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C364D" w:rsidRPr="00822984" w:rsidRDefault="00FC364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44,8</w:t>
            </w:r>
          </w:p>
        </w:tc>
        <w:tc>
          <w:tcPr>
            <w:tcW w:w="992" w:type="dxa"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C364D" w:rsidRPr="00822984" w:rsidRDefault="00FC364D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C364D" w:rsidRPr="00822984" w:rsidRDefault="00FC364D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C364D" w:rsidRPr="00822984" w:rsidTr="00BC65B9">
        <w:trPr>
          <w:trHeight w:val="275"/>
        </w:trPr>
        <w:tc>
          <w:tcPr>
            <w:tcW w:w="710" w:type="dxa"/>
            <w:vMerge/>
          </w:tcPr>
          <w:p w:rsidR="00FC364D" w:rsidRPr="00822984" w:rsidRDefault="00FC364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C364D" w:rsidRPr="00822984" w:rsidRDefault="00FC364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C364D" w:rsidRPr="00822984" w:rsidRDefault="00FC364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C364D" w:rsidRPr="00822984" w:rsidRDefault="00FC364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FC364D" w:rsidRPr="00822984" w:rsidRDefault="00FC364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C364D" w:rsidRPr="00822984" w:rsidRDefault="00FC364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28,4</w:t>
            </w:r>
          </w:p>
        </w:tc>
        <w:tc>
          <w:tcPr>
            <w:tcW w:w="992" w:type="dxa"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C364D" w:rsidRPr="00822984" w:rsidRDefault="00FC364D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C364D" w:rsidRPr="00822984" w:rsidRDefault="00FC364D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C364D" w:rsidRPr="00822984" w:rsidRDefault="00FC364D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91F80" w:rsidRPr="00822984" w:rsidTr="00BC65B9">
        <w:trPr>
          <w:trHeight w:val="275"/>
        </w:trPr>
        <w:tc>
          <w:tcPr>
            <w:tcW w:w="710" w:type="dxa"/>
          </w:tcPr>
          <w:p w:rsidR="00291F80" w:rsidRPr="00822984" w:rsidRDefault="00291F80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291F80" w:rsidRPr="00822984" w:rsidRDefault="00291F80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291F80" w:rsidRPr="00822984" w:rsidRDefault="00291F8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91F80" w:rsidRPr="00822984" w:rsidRDefault="00291F8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291F80" w:rsidRPr="00822984" w:rsidRDefault="00291F80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91F80" w:rsidRPr="00822984" w:rsidRDefault="00291F80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14,9</w:t>
            </w:r>
          </w:p>
        </w:tc>
        <w:tc>
          <w:tcPr>
            <w:tcW w:w="992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91F80" w:rsidRPr="00822984" w:rsidRDefault="00291F80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44,8</w:t>
            </w:r>
          </w:p>
        </w:tc>
        <w:tc>
          <w:tcPr>
            <w:tcW w:w="1134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291F80" w:rsidRPr="00822984" w:rsidRDefault="00291F80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Ssangyong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Actyjn</w:t>
            </w:r>
            <w:proofErr w:type="spellEnd"/>
            <w:r w:rsidRPr="00822984">
              <w:rPr>
                <w:sz w:val="18"/>
                <w:szCs w:val="18"/>
              </w:rPr>
              <w:t xml:space="preserve">; </w:t>
            </w:r>
          </w:p>
          <w:p w:rsidR="00291F80" w:rsidRPr="00822984" w:rsidRDefault="00291F80" w:rsidP="00664632">
            <w:pPr>
              <w:jc w:val="center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Мототранспортные</w:t>
            </w:r>
            <w:proofErr w:type="spellEnd"/>
            <w:r w:rsidRPr="00822984">
              <w:rPr>
                <w:sz w:val="18"/>
                <w:szCs w:val="18"/>
              </w:rPr>
              <w:t xml:space="preserve"> средства: ИЖ Юпитер;</w:t>
            </w:r>
          </w:p>
          <w:p w:rsidR="00291F80" w:rsidRPr="00822984" w:rsidRDefault="00291F80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ТМЗ</w:t>
            </w:r>
          </w:p>
        </w:tc>
        <w:tc>
          <w:tcPr>
            <w:tcW w:w="1418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819663,25</w:t>
            </w:r>
          </w:p>
        </w:tc>
      </w:tr>
      <w:tr w:rsidR="00291F80" w:rsidRPr="00822984" w:rsidTr="00BC65B9">
        <w:trPr>
          <w:trHeight w:val="275"/>
        </w:trPr>
        <w:tc>
          <w:tcPr>
            <w:tcW w:w="710" w:type="dxa"/>
          </w:tcPr>
          <w:p w:rsidR="00291F80" w:rsidRPr="00822984" w:rsidRDefault="00291F80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291F80" w:rsidRPr="00822984" w:rsidRDefault="00291F80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91F80" w:rsidRPr="00822984" w:rsidRDefault="00291F8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91F80" w:rsidRPr="00822984" w:rsidRDefault="00291F8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291F80" w:rsidRPr="00822984" w:rsidRDefault="00291F80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91F80" w:rsidRPr="00822984" w:rsidRDefault="00291F80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91F80" w:rsidRPr="00822984" w:rsidRDefault="00291F80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44,8</w:t>
            </w:r>
          </w:p>
        </w:tc>
        <w:tc>
          <w:tcPr>
            <w:tcW w:w="1134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291F80" w:rsidRPr="00822984" w:rsidRDefault="00291F80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291F80" w:rsidRPr="00822984" w:rsidTr="00BC65B9">
        <w:trPr>
          <w:trHeight w:val="275"/>
        </w:trPr>
        <w:tc>
          <w:tcPr>
            <w:tcW w:w="710" w:type="dxa"/>
          </w:tcPr>
          <w:p w:rsidR="00291F80" w:rsidRPr="00822984" w:rsidRDefault="00291F80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</w:t>
            </w:r>
            <w:r w:rsidR="00147952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291F80" w:rsidRPr="00822984" w:rsidRDefault="00291F80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Варфоломеева </w:t>
            </w:r>
            <w:r w:rsidR="00147952">
              <w:rPr>
                <w:sz w:val="18"/>
                <w:szCs w:val="18"/>
              </w:rPr>
              <w:t>Г.Н.</w:t>
            </w:r>
          </w:p>
        </w:tc>
        <w:tc>
          <w:tcPr>
            <w:tcW w:w="1559" w:type="dxa"/>
          </w:tcPr>
          <w:p w:rsidR="00291F80" w:rsidRPr="00822984" w:rsidRDefault="00291F80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175</w:t>
            </w:r>
          </w:p>
        </w:tc>
        <w:tc>
          <w:tcPr>
            <w:tcW w:w="1276" w:type="dxa"/>
          </w:tcPr>
          <w:p w:rsidR="00291F80" w:rsidRPr="00822984" w:rsidRDefault="00291F8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91F80" w:rsidRPr="00822984" w:rsidRDefault="00291F80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91F80" w:rsidRPr="00822984" w:rsidRDefault="00291F80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52,6</w:t>
            </w:r>
          </w:p>
        </w:tc>
        <w:tc>
          <w:tcPr>
            <w:tcW w:w="992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91F80" w:rsidRPr="00822984" w:rsidRDefault="00291F80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91F80" w:rsidRPr="00822984" w:rsidRDefault="00291F80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HAFEI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HF</w:t>
            </w:r>
            <w:r w:rsidRPr="00822984">
              <w:rPr>
                <w:sz w:val="18"/>
                <w:szCs w:val="18"/>
              </w:rPr>
              <w:t>17100 (</w:t>
            </w:r>
            <w:r w:rsidRPr="00822984">
              <w:rPr>
                <w:sz w:val="18"/>
                <w:szCs w:val="18"/>
                <w:lang w:val="en-US"/>
              </w:rPr>
              <w:t>LOBO</w:t>
            </w:r>
            <w:r w:rsidRPr="00822984">
              <w:rPr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580885,65</w:t>
            </w:r>
          </w:p>
        </w:tc>
      </w:tr>
      <w:tr w:rsidR="00291F80" w:rsidRPr="00822984" w:rsidTr="00291F80">
        <w:trPr>
          <w:trHeight w:val="370"/>
        </w:trPr>
        <w:tc>
          <w:tcPr>
            <w:tcW w:w="710" w:type="dxa"/>
            <w:vMerge w:val="restart"/>
          </w:tcPr>
          <w:p w:rsidR="00291F80" w:rsidRPr="00822984" w:rsidRDefault="00291F80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</w:t>
            </w:r>
            <w:r w:rsidR="00147952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291F80" w:rsidRPr="00822984" w:rsidRDefault="00291F80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Бодрова </w:t>
            </w:r>
            <w:r w:rsidR="00147952">
              <w:rPr>
                <w:sz w:val="18"/>
                <w:szCs w:val="18"/>
              </w:rPr>
              <w:t>Л.А.</w:t>
            </w:r>
          </w:p>
        </w:tc>
        <w:tc>
          <w:tcPr>
            <w:tcW w:w="1559" w:type="dxa"/>
            <w:vMerge w:val="restart"/>
          </w:tcPr>
          <w:p w:rsidR="00291F80" w:rsidRPr="00822984" w:rsidRDefault="00291F80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137</w:t>
            </w:r>
          </w:p>
        </w:tc>
        <w:tc>
          <w:tcPr>
            <w:tcW w:w="1276" w:type="dxa"/>
          </w:tcPr>
          <w:p w:rsidR="00291F80" w:rsidRPr="00822984" w:rsidRDefault="00291F80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291F80" w:rsidRPr="00822984" w:rsidRDefault="00291F80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</w:t>
            </w:r>
            <w:r w:rsidR="006A062D" w:rsidRPr="00822984">
              <w:rPr>
                <w:sz w:val="18"/>
                <w:szCs w:val="18"/>
              </w:rPr>
              <w:t>видуальная</w:t>
            </w:r>
          </w:p>
        </w:tc>
        <w:tc>
          <w:tcPr>
            <w:tcW w:w="992" w:type="dxa"/>
          </w:tcPr>
          <w:p w:rsidR="00291F80" w:rsidRPr="00822984" w:rsidRDefault="00291F80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580</w:t>
            </w:r>
          </w:p>
        </w:tc>
        <w:tc>
          <w:tcPr>
            <w:tcW w:w="992" w:type="dxa"/>
          </w:tcPr>
          <w:p w:rsidR="00291F80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291F80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291F80" w:rsidRPr="00822984" w:rsidRDefault="006A062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582515,67</w:t>
            </w:r>
          </w:p>
        </w:tc>
      </w:tr>
      <w:tr w:rsidR="00291F80" w:rsidRPr="00822984" w:rsidTr="00BC65B9">
        <w:trPr>
          <w:trHeight w:val="370"/>
        </w:trPr>
        <w:tc>
          <w:tcPr>
            <w:tcW w:w="710" w:type="dxa"/>
            <w:vMerge/>
          </w:tcPr>
          <w:p w:rsidR="00291F80" w:rsidRPr="00822984" w:rsidRDefault="00291F80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91F80" w:rsidRPr="00822984" w:rsidRDefault="00291F8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91F80" w:rsidRPr="00822984" w:rsidRDefault="00291F8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91F80" w:rsidRPr="00822984" w:rsidRDefault="006A062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91F80" w:rsidRPr="00822984" w:rsidRDefault="006A062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3/4</w:t>
            </w:r>
          </w:p>
        </w:tc>
        <w:tc>
          <w:tcPr>
            <w:tcW w:w="992" w:type="dxa"/>
          </w:tcPr>
          <w:p w:rsidR="00291F80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91F80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91F80" w:rsidRPr="00822984" w:rsidRDefault="00291F80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91F80" w:rsidRPr="00822984" w:rsidRDefault="00291F80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91F80" w:rsidRPr="00822984" w:rsidTr="00BC65B9">
        <w:trPr>
          <w:trHeight w:val="370"/>
        </w:trPr>
        <w:tc>
          <w:tcPr>
            <w:tcW w:w="710" w:type="dxa"/>
            <w:vMerge/>
          </w:tcPr>
          <w:p w:rsidR="00291F80" w:rsidRPr="00822984" w:rsidRDefault="00291F80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91F80" w:rsidRPr="00822984" w:rsidRDefault="00291F8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91F80" w:rsidRPr="00822984" w:rsidRDefault="00291F80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91F80" w:rsidRPr="00822984" w:rsidRDefault="006A062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291F80" w:rsidRPr="00822984" w:rsidRDefault="006A062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91F80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91F80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91F80" w:rsidRPr="00822984" w:rsidRDefault="00291F80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91F80" w:rsidRPr="00822984" w:rsidRDefault="00291F80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91F80" w:rsidRPr="00822984" w:rsidRDefault="00291F80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A062D" w:rsidRPr="00822984" w:rsidTr="006A062D">
        <w:trPr>
          <w:trHeight w:val="188"/>
        </w:trPr>
        <w:tc>
          <w:tcPr>
            <w:tcW w:w="710" w:type="dxa"/>
            <w:vMerge w:val="restart"/>
          </w:tcPr>
          <w:p w:rsidR="006A062D" w:rsidRPr="00822984" w:rsidRDefault="006A062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062D" w:rsidRPr="00822984" w:rsidRDefault="006A062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6A062D" w:rsidRPr="00822984" w:rsidRDefault="006A062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</w:t>
            </w:r>
          </w:p>
        </w:tc>
        <w:tc>
          <w:tcPr>
            <w:tcW w:w="1134" w:type="dxa"/>
            <w:vMerge w:val="restart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6A062D" w:rsidRPr="00822984" w:rsidRDefault="006A062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Chevrolet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niva</w:t>
            </w:r>
            <w:proofErr w:type="spellEnd"/>
          </w:p>
        </w:tc>
        <w:tc>
          <w:tcPr>
            <w:tcW w:w="1418" w:type="dxa"/>
            <w:vMerge w:val="restart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505351,04</w:t>
            </w:r>
          </w:p>
        </w:tc>
      </w:tr>
      <w:tr w:rsidR="006A062D" w:rsidRPr="00822984" w:rsidTr="00BC65B9">
        <w:trPr>
          <w:trHeight w:val="187"/>
        </w:trPr>
        <w:tc>
          <w:tcPr>
            <w:tcW w:w="710" w:type="dxa"/>
            <w:vMerge/>
          </w:tcPr>
          <w:p w:rsidR="006A062D" w:rsidRPr="00822984" w:rsidRDefault="006A062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062D" w:rsidRPr="00822984" w:rsidRDefault="006A062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6A062D" w:rsidRPr="00822984" w:rsidRDefault="006A062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062D" w:rsidRPr="00822984" w:rsidRDefault="006A062D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A062D" w:rsidRPr="00822984" w:rsidTr="006A062D">
        <w:trPr>
          <w:trHeight w:val="275"/>
        </w:trPr>
        <w:tc>
          <w:tcPr>
            <w:tcW w:w="710" w:type="dxa"/>
            <w:vMerge w:val="restart"/>
          </w:tcPr>
          <w:p w:rsidR="006A062D" w:rsidRPr="00822984" w:rsidRDefault="006A062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</w:t>
            </w:r>
            <w:r w:rsidR="00147952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6A062D" w:rsidRPr="00822984" w:rsidRDefault="006A062D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Битков </w:t>
            </w:r>
            <w:r w:rsidR="00147952">
              <w:rPr>
                <w:sz w:val="18"/>
                <w:szCs w:val="18"/>
              </w:rPr>
              <w:t>А.И.</w:t>
            </w:r>
          </w:p>
        </w:tc>
        <w:tc>
          <w:tcPr>
            <w:tcW w:w="1559" w:type="dxa"/>
            <w:vMerge w:val="restart"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10</w:t>
            </w:r>
          </w:p>
        </w:tc>
        <w:tc>
          <w:tcPr>
            <w:tcW w:w="1276" w:type="dxa"/>
          </w:tcPr>
          <w:p w:rsidR="006A062D" w:rsidRPr="00822984" w:rsidRDefault="006A062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6A062D" w:rsidRPr="00822984" w:rsidRDefault="006A062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68,5</w:t>
            </w:r>
          </w:p>
        </w:tc>
        <w:tc>
          <w:tcPr>
            <w:tcW w:w="1134" w:type="dxa"/>
            <w:vMerge w:val="restart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6A062D" w:rsidRPr="00822984" w:rsidRDefault="006A062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Рено </w:t>
            </w:r>
            <w:proofErr w:type="spellStart"/>
            <w:r w:rsidRPr="00822984">
              <w:rPr>
                <w:sz w:val="18"/>
                <w:szCs w:val="18"/>
              </w:rPr>
              <w:t>дастер</w:t>
            </w:r>
            <w:proofErr w:type="spellEnd"/>
          </w:p>
        </w:tc>
        <w:tc>
          <w:tcPr>
            <w:tcW w:w="1418" w:type="dxa"/>
            <w:vMerge w:val="restart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708570,07</w:t>
            </w:r>
          </w:p>
        </w:tc>
      </w:tr>
      <w:tr w:rsidR="006A062D" w:rsidRPr="00822984" w:rsidTr="00BC65B9">
        <w:trPr>
          <w:trHeight w:val="275"/>
        </w:trPr>
        <w:tc>
          <w:tcPr>
            <w:tcW w:w="710" w:type="dxa"/>
            <w:vMerge/>
          </w:tcPr>
          <w:p w:rsidR="006A062D" w:rsidRPr="00822984" w:rsidRDefault="006A062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062D" w:rsidRPr="00822984" w:rsidRDefault="006A062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A062D" w:rsidRPr="00822984" w:rsidRDefault="006A062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35,5</w:t>
            </w:r>
          </w:p>
        </w:tc>
        <w:tc>
          <w:tcPr>
            <w:tcW w:w="992" w:type="dxa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062D" w:rsidRPr="00822984" w:rsidRDefault="006A062D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A062D" w:rsidRPr="00822984" w:rsidTr="00BC65B9">
        <w:trPr>
          <w:trHeight w:val="275"/>
        </w:trPr>
        <w:tc>
          <w:tcPr>
            <w:tcW w:w="710" w:type="dxa"/>
            <w:vMerge/>
          </w:tcPr>
          <w:p w:rsidR="006A062D" w:rsidRPr="00822984" w:rsidRDefault="006A062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062D" w:rsidRPr="00822984" w:rsidRDefault="006A062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6A062D" w:rsidRPr="00822984" w:rsidRDefault="006A062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062D" w:rsidRPr="00822984" w:rsidRDefault="006A062D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A062D" w:rsidRPr="00822984" w:rsidTr="006A062D">
        <w:trPr>
          <w:trHeight w:val="135"/>
        </w:trPr>
        <w:tc>
          <w:tcPr>
            <w:tcW w:w="710" w:type="dxa"/>
            <w:vMerge w:val="restart"/>
          </w:tcPr>
          <w:p w:rsidR="006A062D" w:rsidRPr="00822984" w:rsidRDefault="006A062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062D" w:rsidRPr="00822984" w:rsidRDefault="006A062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A062D" w:rsidRPr="00822984" w:rsidRDefault="006A062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68,5</w:t>
            </w:r>
          </w:p>
        </w:tc>
        <w:tc>
          <w:tcPr>
            <w:tcW w:w="992" w:type="dxa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6A062D" w:rsidRPr="00822984" w:rsidRDefault="006A062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479108,09</w:t>
            </w:r>
          </w:p>
        </w:tc>
      </w:tr>
      <w:tr w:rsidR="006A062D" w:rsidRPr="00822984" w:rsidTr="00BC65B9">
        <w:trPr>
          <w:trHeight w:val="135"/>
        </w:trPr>
        <w:tc>
          <w:tcPr>
            <w:tcW w:w="710" w:type="dxa"/>
            <w:vMerge/>
          </w:tcPr>
          <w:p w:rsidR="006A062D" w:rsidRPr="00822984" w:rsidRDefault="006A062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062D" w:rsidRPr="00822984" w:rsidRDefault="006A062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A062D" w:rsidRPr="00822984" w:rsidRDefault="006A062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30,3</w:t>
            </w:r>
          </w:p>
        </w:tc>
        <w:tc>
          <w:tcPr>
            <w:tcW w:w="992" w:type="dxa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062D" w:rsidRPr="00822984" w:rsidRDefault="006A062D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062D" w:rsidRPr="00822984" w:rsidRDefault="006A062D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6A062D" w:rsidRPr="00822984" w:rsidTr="00BC65B9">
        <w:trPr>
          <w:trHeight w:val="135"/>
        </w:trPr>
        <w:tc>
          <w:tcPr>
            <w:tcW w:w="710" w:type="dxa"/>
          </w:tcPr>
          <w:p w:rsidR="006A062D" w:rsidRPr="00822984" w:rsidRDefault="006A062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</w:t>
            </w:r>
            <w:r w:rsidR="00147952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6A062D" w:rsidRPr="00822984" w:rsidRDefault="006A062D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Родина </w:t>
            </w:r>
            <w:r w:rsidR="00147952">
              <w:rPr>
                <w:sz w:val="18"/>
                <w:szCs w:val="18"/>
              </w:rPr>
              <w:t>Н.И.</w:t>
            </w:r>
          </w:p>
        </w:tc>
        <w:tc>
          <w:tcPr>
            <w:tcW w:w="1559" w:type="dxa"/>
          </w:tcPr>
          <w:p w:rsidR="006A062D" w:rsidRPr="00822984" w:rsidRDefault="006A062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11</w:t>
            </w:r>
          </w:p>
        </w:tc>
        <w:tc>
          <w:tcPr>
            <w:tcW w:w="1276" w:type="dxa"/>
          </w:tcPr>
          <w:p w:rsidR="006A062D" w:rsidRPr="00822984" w:rsidRDefault="009A506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A062D" w:rsidRPr="00822984" w:rsidRDefault="009A506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6A062D" w:rsidRPr="00822984" w:rsidRDefault="009A506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6A062D" w:rsidRPr="00822984" w:rsidRDefault="009A506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6A062D" w:rsidRPr="00822984" w:rsidRDefault="009A506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A062D" w:rsidRPr="00822984" w:rsidRDefault="009A506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6A062D" w:rsidRPr="00822984" w:rsidRDefault="009A506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6A062D" w:rsidRPr="00822984" w:rsidRDefault="009A506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A062D" w:rsidRPr="00822984" w:rsidRDefault="006A062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339218,11</w:t>
            </w:r>
          </w:p>
        </w:tc>
      </w:tr>
      <w:tr w:rsidR="009A506D" w:rsidRPr="00822984" w:rsidTr="009A506D">
        <w:trPr>
          <w:trHeight w:val="135"/>
        </w:trPr>
        <w:tc>
          <w:tcPr>
            <w:tcW w:w="710" w:type="dxa"/>
            <w:vMerge w:val="restart"/>
          </w:tcPr>
          <w:p w:rsidR="009A506D" w:rsidRPr="00822984" w:rsidRDefault="009A506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A506D" w:rsidRPr="00822984" w:rsidRDefault="009A506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A506D" w:rsidRPr="00822984" w:rsidRDefault="009A506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506D" w:rsidRPr="00822984" w:rsidRDefault="009A506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A506D" w:rsidRPr="00822984" w:rsidRDefault="009A506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9A506D" w:rsidRPr="00822984" w:rsidRDefault="009A506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9A506D" w:rsidRPr="00822984" w:rsidRDefault="009A506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A506D" w:rsidRPr="00822984" w:rsidRDefault="009A506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A506D" w:rsidRPr="00822984" w:rsidRDefault="009A506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A506D" w:rsidRPr="00822984" w:rsidRDefault="009A506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A506D" w:rsidRPr="00822984" w:rsidRDefault="009A506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21310</w:t>
            </w:r>
          </w:p>
        </w:tc>
        <w:tc>
          <w:tcPr>
            <w:tcW w:w="1418" w:type="dxa"/>
            <w:vMerge w:val="restart"/>
          </w:tcPr>
          <w:p w:rsidR="009A506D" w:rsidRPr="00822984" w:rsidRDefault="009A506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159920,28</w:t>
            </w:r>
          </w:p>
        </w:tc>
      </w:tr>
      <w:tr w:rsidR="009A506D" w:rsidRPr="00822984" w:rsidTr="00BC65B9">
        <w:trPr>
          <w:trHeight w:val="135"/>
        </w:trPr>
        <w:tc>
          <w:tcPr>
            <w:tcW w:w="710" w:type="dxa"/>
            <w:vMerge/>
          </w:tcPr>
          <w:p w:rsidR="009A506D" w:rsidRPr="00822984" w:rsidRDefault="009A506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A506D" w:rsidRPr="00822984" w:rsidRDefault="009A506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506D" w:rsidRPr="00822984" w:rsidRDefault="009A506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506D" w:rsidRPr="00822984" w:rsidRDefault="009A506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9A506D" w:rsidRPr="00822984" w:rsidRDefault="009A506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9A506D" w:rsidRPr="00822984" w:rsidRDefault="009A506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9A506D" w:rsidRPr="00822984" w:rsidRDefault="009A506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A506D" w:rsidRPr="00822984" w:rsidRDefault="009A506D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506D" w:rsidRPr="00822984" w:rsidRDefault="009A506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A506D" w:rsidRPr="00822984" w:rsidRDefault="009A506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506D" w:rsidRPr="00822984" w:rsidRDefault="009A506D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A506D" w:rsidRPr="00822984" w:rsidRDefault="009A506D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A65DB" w:rsidRPr="00822984" w:rsidTr="00BC65B9">
        <w:trPr>
          <w:trHeight w:val="135"/>
        </w:trPr>
        <w:tc>
          <w:tcPr>
            <w:tcW w:w="710" w:type="dxa"/>
          </w:tcPr>
          <w:p w:rsidR="009A65DB" w:rsidRPr="00822984" w:rsidRDefault="009A65D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65DB" w:rsidRPr="00822984" w:rsidRDefault="009A65D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A65DB" w:rsidRPr="00822984" w:rsidRDefault="009A65D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A65DB" w:rsidRPr="00822984" w:rsidRDefault="009A65D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9A65DB" w:rsidRPr="00822984" w:rsidTr="00BC65B9">
        <w:trPr>
          <w:trHeight w:val="135"/>
        </w:trPr>
        <w:tc>
          <w:tcPr>
            <w:tcW w:w="710" w:type="dxa"/>
          </w:tcPr>
          <w:p w:rsidR="009A65DB" w:rsidRPr="00822984" w:rsidRDefault="009A65D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65DB" w:rsidRPr="00822984" w:rsidRDefault="009A65D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A65DB" w:rsidRPr="00822984" w:rsidRDefault="009A65D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A65DB" w:rsidRPr="00822984" w:rsidRDefault="009A65D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9A65DB" w:rsidRPr="00822984" w:rsidTr="00BC65B9">
        <w:trPr>
          <w:trHeight w:val="135"/>
        </w:trPr>
        <w:tc>
          <w:tcPr>
            <w:tcW w:w="710" w:type="dxa"/>
          </w:tcPr>
          <w:p w:rsidR="009A65DB" w:rsidRPr="00822984" w:rsidRDefault="009A65D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147952">
              <w:rPr>
                <w:sz w:val="18"/>
                <w:szCs w:val="18"/>
              </w:rPr>
              <w:t>59</w:t>
            </w:r>
          </w:p>
        </w:tc>
        <w:tc>
          <w:tcPr>
            <w:tcW w:w="1416" w:type="dxa"/>
          </w:tcPr>
          <w:p w:rsidR="009A65DB" w:rsidRPr="00822984" w:rsidRDefault="009A65DB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Сидорова </w:t>
            </w:r>
            <w:r w:rsidR="00147952">
              <w:rPr>
                <w:sz w:val="18"/>
                <w:szCs w:val="18"/>
              </w:rPr>
              <w:t>Г.И.</w:t>
            </w:r>
          </w:p>
        </w:tc>
        <w:tc>
          <w:tcPr>
            <w:tcW w:w="1559" w:type="dxa"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41</w:t>
            </w:r>
          </w:p>
        </w:tc>
        <w:tc>
          <w:tcPr>
            <w:tcW w:w="1276" w:type="dxa"/>
          </w:tcPr>
          <w:p w:rsidR="009A65DB" w:rsidRPr="00822984" w:rsidRDefault="009A65D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9A65DB" w:rsidRPr="00822984" w:rsidRDefault="009A65DB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33,7</w:t>
            </w:r>
          </w:p>
        </w:tc>
        <w:tc>
          <w:tcPr>
            <w:tcW w:w="1134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9A65DB" w:rsidRPr="00822984" w:rsidRDefault="009A65D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873019</w:t>
            </w:r>
          </w:p>
        </w:tc>
      </w:tr>
      <w:tr w:rsidR="009A65DB" w:rsidRPr="00822984" w:rsidTr="009A65DB">
        <w:trPr>
          <w:trHeight w:val="54"/>
        </w:trPr>
        <w:tc>
          <w:tcPr>
            <w:tcW w:w="710" w:type="dxa"/>
            <w:vMerge w:val="restart"/>
          </w:tcPr>
          <w:p w:rsidR="009A65DB" w:rsidRPr="00822984" w:rsidRDefault="009A65D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65DB" w:rsidRPr="00822984" w:rsidRDefault="009A65D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A65DB" w:rsidRPr="00822984" w:rsidRDefault="009A65D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A65DB" w:rsidRPr="00822984" w:rsidRDefault="009A65D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128211</w:t>
            </w:r>
          </w:p>
        </w:tc>
      </w:tr>
      <w:tr w:rsidR="009A65DB" w:rsidRPr="00822984" w:rsidTr="00BC65B9">
        <w:trPr>
          <w:trHeight w:val="54"/>
        </w:trPr>
        <w:tc>
          <w:tcPr>
            <w:tcW w:w="710" w:type="dxa"/>
            <w:vMerge/>
          </w:tcPr>
          <w:p w:rsidR="009A65DB" w:rsidRPr="00822984" w:rsidRDefault="009A65D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65DB" w:rsidRPr="00822984" w:rsidRDefault="00147952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9A65DB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9A65DB" w:rsidRPr="00822984" w:rsidRDefault="009A65D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2/3</w:t>
            </w:r>
          </w:p>
        </w:tc>
        <w:tc>
          <w:tcPr>
            <w:tcW w:w="992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24,4</w:t>
            </w:r>
          </w:p>
        </w:tc>
        <w:tc>
          <w:tcPr>
            <w:tcW w:w="992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65DB" w:rsidRPr="00822984" w:rsidRDefault="009A65D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A65DB" w:rsidRPr="00822984" w:rsidTr="00BC65B9">
        <w:trPr>
          <w:trHeight w:val="54"/>
        </w:trPr>
        <w:tc>
          <w:tcPr>
            <w:tcW w:w="710" w:type="dxa"/>
            <w:vMerge/>
          </w:tcPr>
          <w:p w:rsidR="009A65DB" w:rsidRPr="00822984" w:rsidRDefault="009A65D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65DB" w:rsidRPr="00822984" w:rsidRDefault="00147952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9A65DB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9A65DB" w:rsidRPr="00822984" w:rsidRDefault="009A65D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31,7</w:t>
            </w:r>
          </w:p>
        </w:tc>
        <w:tc>
          <w:tcPr>
            <w:tcW w:w="992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65DB" w:rsidRPr="00822984" w:rsidRDefault="009A65D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A65DB" w:rsidRPr="00822984" w:rsidTr="00BC65B9">
        <w:trPr>
          <w:trHeight w:val="54"/>
        </w:trPr>
        <w:tc>
          <w:tcPr>
            <w:tcW w:w="710" w:type="dxa"/>
            <w:vMerge/>
          </w:tcPr>
          <w:p w:rsidR="009A65DB" w:rsidRPr="00822984" w:rsidRDefault="009A65D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65DB" w:rsidRPr="00822984" w:rsidRDefault="009A65D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A65DB" w:rsidRPr="00822984" w:rsidRDefault="009A65D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33,7</w:t>
            </w:r>
          </w:p>
        </w:tc>
        <w:tc>
          <w:tcPr>
            <w:tcW w:w="992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65DB" w:rsidRPr="00822984" w:rsidRDefault="009A65D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A65DB" w:rsidRPr="00822984" w:rsidTr="00BC65B9">
        <w:trPr>
          <w:trHeight w:val="54"/>
        </w:trPr>
        <w:tc>
          <w:tcPr>
            <w:tcW w:w="710" w:type="dxa"/>
            <w:vMerge/>
          </w:tcPr>
          <w:p w:rsidR="009A65DB" w:rsidRPr="00822984" w:rsidRDefault="009A65D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65DB" w:rsidRPr="00822984" w:rsidRDefault="009A65D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9A65DB" w:rsidRPr="00822984" w:rsidRDefault="009A65D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A65DB" w:rsidRPr="00822984" w:rsidRDefault="009A65D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A65DB" w:rsidRPr="00822984" w:rsidTr="00BC65B9">
        <w:trPr>
          <w:trHeight w:val="54"/>
        </w:trPr>
        <w:tc>
          <w:tcPr>
            <w:tcW w:w="710" w:type="dxa"/>
          </w:tcPr>
          <w:p w:rsidR="009A65DB" w:rsidRPr="00822984" w:rsidRDefault="009A65D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</w:t>
            </w:r>
            <w:r w:rsidR="00147952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</w:tcPr>
          <w:p w:rsidR="009A65DB" w:rsidRPr="00822984" w:rsidRDefault="009A65DB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Бондарикова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М.С.</w:t>
            </w:r>
          </w:p>
        </w:tc>
        <w:tc>
          <w:tcPr>
            <w:tcW w:w="1559" w:type="dxa"/>
          </w:tcPr>
          <w:p w:rsidR="009A65DB" w:rsidRPr="00822984" w:rsidRDefault="009A65D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МБОУДОД «Центр детского </w:t>
            </w:r>
            <w:r w:rsidRPr="00822984">
              <w:rPr>
                <w:sz w:val="18"/>
                <w:szCs w:val="18"/>
              </w:rPr>
              <w:lastRenderedPageBreak/>
              <w:t>творчества»</w:t>
            </w:r>
          </w:p>
        </w:tc>
        <w:tc>
          <w:tcPr>
            <w:tcW w:w="1276" w:type="dxa"/>
          </w:tcPr>
          <w:p w:rsidR="009A65DB" w:rsidRPr="00822984" w:rsidRDefault="009A65D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843" w:type="dxa"/>
          </w:tcPr>
          <w:p w:rsidR="009A65DB" w:rsidRPr="00822984" w:rsidRDefault="009A65D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39,7</w:t>
            </w:r>
          </w:p>
        </w:tc>
        <w:tc>
          <w:tcPr>
            <w:tcW w:w="992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9A65DB" w:rsidRPr="00822984" w:rsidRDefault="009A65D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A65DB" w:rsidRPr="00822984" w:rsidRDefault="009A65D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A65DB" w:rsidRPr="00822984" w:rsidRDefault="009A65D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750192</w:t>
            </w:r>
          </w:p>
        </w:tc>
      </w:tr>
      <w:tr w:rsidR="008623F3" w:rsidRPr="00822984" w:rsidTr="008623F3">
        <w:trPr>
          <w:trHeight w:val="555"/>
        </w:trPr>
        <w:tc>
          <w:tcPr>
            <w:tcW w:w="710" w:type="dxa"/>
            <w:vMerge w:val="restart"/>
          </w:tcPr>
          <w:p w:rsidR="008623F3" w:rsidRPr="00822984" w:rsidRDefault="008623F3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16</w:t>
            </w:r>
            <w:r w:rsidR="00147952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8623F3" w:rsidRPr="00822984" w:rsidRDefault="008623F3" w:rsidP="0003401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Максимчук</w:t>
            </w:r>
            <w:proofErr w:type="spellEnd"/>
            <w:r w:rsidRPr="00822984">
              <w:rPr>
                <w:sz w:val="18"/>
                <w:szCs w:val="18"/>
              </w:rPr>
              <w:t xml:space="preserve"> Вера Николаевна</w:t>
            </w:r>
          </w:p>
        </w:tc>
        <w:tc>
          <w:tcPr>
            <w:tcW w:w="1559" w:type="dxa"/>
            <w:vMerge w:val="restart"/>
          </w:tcPr>
          <w:p w:rsidR="008623F3" w:rsidRPr="00822984" w:rsidRDefault="008623F3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140</w:t>
            </w:r>
          </w:p>
        </w:tc>
        <w:tc>
          <w:tcPr>
            <w:tcW w:w="1276" w:type="dxa"/>
          </w:tcPr>
          <w:p w:rsidR="008623F3" w:rsidRPr="00822984" w:rsidRDefault="008623F3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8623F3" w:rsidRPr="00822984" w:rsidRDefault="008623F3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1/7</w:t>
            </w:r>
          </w:p>
        </w:tc>
        <w:tc>
          <w:tcPr>
            <w:tcW w:w="992" w:type="dxa"/>
          </w:tcPr>
          <w:p w:rsidR="008623F3" w:rsidRPr="00822984" w:rsidRDefault="008623F3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8623F3" w:rsidRPr="00822984" w:rsidRDefault="008623F3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48,8</w:t>
            </w:r>
          </w:p>
        </w:tc>
        <w:tc>
          <w:tcPr>
            <w:tcW w:w="1134" w:type="dxa"/>
            <w:vMerge w:val="restart"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8623F3" w:rsidRPr="00822984" w:rsidRDefault="008623F3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21110</w:t>
            </w:r>
          </w:p>
        </w:tc>
        <w:tc>
          <w:tcPr>
            <w:tcW w:w="1418" w:type="dxa"/>
            <w:vMerge w:val="restart"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450954,18</w:t>
            </w:r>
          </w:p>
        </w:tc>
      </w:tr>
      <w:tr w:rsidR="008623F3" w:rsidRPr="00822984" w:rsidTr="00BC65B9">
        <w:trPr>
          <w:trHeight w:val="555"/>
        </w:trPr>
        <w:tc>
          <w:tcPr>
            <w:tcW w:w="710" w:type="dxa"/>
            <w:vMerge/>
          </w:tcPr>
          <w:p w:rsidR="008623F3" w:rsidRPr="00822984" w:rsidRDefault="008623F3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8623F3" w:rsidRPr="00822984" w:rsidRDefault="008623F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623F3" w:rsidRPr="00822984" w:rsidRDefault="008623F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623F3" w:rsidRPr="00822984" w:rsidRDefault="008623F3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8623F3" w:rsidRPr="00822984" w:rsidRDefault="008623F3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623F3" w:rsidRPr="00822984" w:rsidRDefault="008623F3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23,5</w:t>
            </w:r>
          </w:p>
        </w:tc>
        <w:tc>
          <w:tcPr>
            <w:tcW w:w="992" w:type="dxa"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8623F3" w:rsidRPr="00822984" w:rsidRDefault="008623F3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623F3" w:rsidRPr="00822984" w:rsidRDefault="008623F3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8623F3" w:rsidRPr="00822984" w:rsidTr="00BC65B9">
        <w:trPr>
          <w:trHeight w:val="555"/>
        </w:trPr>
        <w:tc>
          <w:tcPr>
            <w:tcW w:w="710" w:type="dxa"/>
          </w:tcPr>
          <w:p w:rsidR="008623F3" w:rsidRPr="00822984" w:rsidRDefault="008623F3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8623F3" w:rsidRPr="00822984" w:rsidRDefault="008623F3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8623F3" w:rsidRPr="00822984" w:rsidRDefault="008623F3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623F3" w:rsidRPr="00822984" w:rsidRDefault="008623F3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8623F3" w:rsidRPr="00822984" w:rsidRDefault="008623F3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623F3" w:rsidRPr="00822984" w:rsidRDefault="008623F3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623F3" w:rsidRPr="00822984" w:rsidRDefault="008623F3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48,8</w:t>
            </w:r>
          </w:p>
        </w:tc>
        <w:tc>
          <w:tcPr>
            <w:tcW w:w="1134" w:type="dxa"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8623F3" w:rsidRPr="00822984" w:rsidRDefault="008623F3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8623F3" w:rsidRPr="00822984" w:rsidRDefault="008623F3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371283,52</w:t>
            </w:r>
          </w:p>
        </w:tc>
      </w:tr>
      <w:tr w:rsidR="00BC060A" w:rsidRPr="00822984" w:rsidTr="00BC65B9">
        <w:trPr>
          <w:trHeight w:val="555"/>
        </w:trPr>
        <w:tc>
          <w:tcPr>
            <w:tcW w:w="710" w:type="dxa"/>
          </w:tcPr>
          <w:p w:rsidR="00BC060A" w:rsidRPr="00822984" w:rsidRDefault="00BC060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</w:t>
            </w:r>
            <w:r w:rsidR="00147952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BC060A" w:rsidRPr="00822984" w:rsidRDefault="00BC060A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Забеднова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Е.Н.</w:t>
            </w:r>
          </w:p>
        </w:tc>
        <w:tc>
          <w:tcPr>
            <w:tcW w:w="1559" w:type="dxa"/>
          </w:tcPr>
          <w:p w:rsidR="00BC060A" w:rsidRPr="00822984" w:rsidRDefault="00BC060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99</w:t>
            </w:r>
          </w:p>
        </w:tc>
        <w:tc>
          <w:tcPr>
            <w:tcW w:w="1276" w:type="dxa"/>
          </w:tcPr>
          <w:p w:rsidR="00BC060A" w:rsidRPr="00822984" w:rsidRDefault="00BC060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BC060A" w:rsidRPr="00822984" w:rsidRDefault="00BC060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C060A" w:rsidRPr="00822984" w:rsidRDefault="00BC060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29,1</w:t>
            </w:r>
          </w:p>
        </w:tc>
        <w:tc>
          <w:tcPr>
            <w:tcW w:w="992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BC060A" w:rsidRPr="00822984" w:rsidRDefault="00BC060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51,1</w:t>
            </w:r>
          </w:p>
        </w:tc>
        <w:tc>
          <w:tcPr>
            <w:tcW w:w="1134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BC060A" w:rsidRPr="00822984" w:rsidRDefault="00BC060A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Toyota HAULUX</w:t>
            </w:r>
          </w:p>
        </w:tc>
        <w:tc>
          <w:tcPr>
            <w:tcW w:w="1418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563234,27</w:t>
            </w:r>
          </w:p>
        </w:tc>
      </w:tr>
      <w:tr w:rsidR="00BC060A" w:rsidRPr="00822984" w:rsidTr="00BC65B9">
        <w:trPr>
          <w:trHeight w:val="555"/>
        </w:trPr>
        <w:tc>
          <w:tcPr>
            <w:tcW w:w="710" w:type="dxa"/>
          </w:tcPr>
          <w:p w:rsidR="00BC060A" w:rsidRPr="00822984" w:rsidRDefault="00BC060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C060A" w:rsidRPr="00822984" w:rsidRDefault="00BC060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BC060A" w:rsidRPr="00822984" w:rsidRDefault="00BC060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C060A" w:rsidRPr="00822984" w:rsidRDefault="00BC060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BC060A" w:rsidRPr="00822984" w:rsidRDefault="00BC060A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C060A" w:rsidRPr="00822984" w:rsidRDefault="00BC060A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C060A" w:rsidRPr="00822984" w:rsidRDefault="00BC060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29,1</w:t>
            </w:r>
          </w:p>
        </w:tc>
        <w:tc>
          <w:tcPr>
            <w:tcW w:w="1134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BC060A" w:rsidRPr="00822984" w:rsidRDefault="00BC060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383791,77</w:t>
            </w:r>
          </w:p>
        </w:tc>
      </w:tr>
      <w:tr w:rsidR="00BC060A" w:rsidRPr="00822984" w:rsidTr="00BC65B9">
        <w:trPr>
          <w:trHeight w:val="555"/>
        </w:trPr>
        <w:tc>
          <w:tcPr>
            <w:tcW w:w="710" w:type="dxa"/>
          </w:tcPr>
          <w:p w:rsidR="00BC060A" w:rsidRPr="00822984" w:rsidRDefault="00BC060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</w:t>
            </w:r>
            <w:r w:rsidR="00147952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BC060A" w:rsidRPr="00822984" w:rsidRDefault="00BC060A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Васюкова </w:t>
            </w:r>
            <w:r w:rsidR="00147952">
              <w:rPr>
                <w:sz w:val="18"/>
                <w:szCs w:val="18"/>
              </w:rPr>
              <w:t>О.Н.</w:t>
            </w:r>
          </w:p>
        </w:tc>
        <w:tc>
          <w:tcPr>
            <w:tcW w:w="1559" w:type="dxa"/>
          </w:tcPr>
          <w:p w:rsidR="00BC060A" w:rsidRPr="00822984" w:rsidRDefault="00BC060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СОШ № 19</w:t>
            </w:r>
          </w:p>
        </w:tc>
        <w:tc>
          <w:tcPr>
            <w:tcW w:w="1276" w:type="dxa"/>
          </w:tcPr>
          <w:p w:rsidR="00BC060A" w:rsidRPr="00822984" w:rsidRDefault="00BC060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BC060A" w:rsidRPr="00822984" w:rsidRDefault="00BC060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BC060A" w:rsidRPr="00822984" w:rsidRDefault="00BC060A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C060A" w:rsidRPr="00822984" w:rsidRDefault="00BC060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BC060A" w:rsidRPr="00822984" w:rsidRDefault="00BC060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445879,03</w:t>
            </w:r>
          </w:p>
        </w:tc>
      </w:tr>
      <w:tr w:rsidR="00BC060A" w:rsidRPr="00822984" w:rsidTr="00BC060A">
        <w:trPr>
          <w:trHeight w:val="278"/>
        </w:trPr>
        <w:tc>
          <w:tcPr>
            <w:tcW w:w="710" w:type="dxa"/>
            <w:vMerge w:val="restart"/>
          </w:tcPr>
          <w:p w:rsidR="00BC060A" w:rsidRPr="00822984" w:rsidRDefault="00BC060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BC060A" w:rsidRPr="00822984" w:rsidRDefault="00BC060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BC060A" w:rsidRPr="00822984" w:rsidRDefault="00BC060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C060A" w:rsidRPr="00822984" w:rsidRDefault="00BC060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BC060A" w:rsidRPr="00822984" w:rsidRDefault="00BC060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C060A" w:rsidRPr="00822984" w:rsidRDefault="00BC060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2000</w:t>
            </w:r>
          </w:p>
        </w:tc>
        <w:tc>
          <w:tcPr>
            <w:tcW w:w="992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BC060A" w:rsidRPr="00822984" w:rsidRDefault="00BC060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BC060A" w:rsidRPr="00822984" w:rsidRDefault="00BC060A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Mitsubishi Colt 1.3</w:t>
            </w:r>
          </w:p>
        </w:tc>
        <w:tc>
          <w:tcPr>
            <w:tcW w:w="1418" w:type="dxa"/>
            <w:vMerge w:val="restart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1316843,27</w:t>
            </w:r>
          </w:p>
        </w:tc>
      </w:tr>
      <w:tr w:rsidR="00BC060A" w:rsidRPr="00822984" w:rsidTr="00BC65B9">
        <w:trPr>
          <w:trHeight w:val="277"/>
        </w:trPr>
        <w:tc>
          <w:tcPr>
            <w:tcW w:w="710" w:type="dxa"/>
            <w:vMerge/>
          </w:tcPr>
          <w:p w:rsidR="00BC060A" w:rsidRPr="00822984" w:rsidRDefault="00BC060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C060A" w:rsidRPr="00822984" w:rsidRDefault="00BC060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060A" w:rsidRPr="00822984" w:rsidRDefault="00BC060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C060A" w:rsidRPr="00822984" w:rsidRDefault="00BC060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</w:t>
            </w:r>
            <w:r w:rsidR="00FE570C" w:rsidRPr="00822984">
              <w:rPr>
                <w:sz w:val="18"/>
                <w:szCs w:val="18"/>
              </w:rPr>
              <w:t>а</w:t>
            </w:r>
            <w:r w:rsidRPr="00822984">
              <w:rPr>
                <w:sz w:val="18"/>
                <w:szCs w:val="18"/>
              </w:rPr>
              <w:t>ртира</w:t>
            </w:r>
          </w:p>
        </w:tc>
        <w:tc>
          <w:tcPr>
            <w:tcW w:w="1843" w:type="dxa"/>
          </w:tcPr>
          <w:p w:rsidR="00BC060A" w:rsidRPr="00822984" w:rsidRDefault="00BC060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C060A" w:rsidRPr="00822984" w:rsidRDefault="00BC060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BC060A" w:rsidRPr="00822984" w:rsidRDefault="00BC060A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C060A" w:rsidRPr="00822984" w:rsidRDefault="00BC060A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BC060A" w:rsidRPr="00822984" w:rsidTr="00BC65B9">
        <w:trPr>
          <w:trHeight w:val="277"/>
        </w:trPr>
        <w:tc>
          <w:tcPr>
            <w:tcW w:w="710" w:type="dxa"/>
          </w:tcPr>
          <w:p w:rsidR="00BC060A" w:rsidRPr="00822984" w:rsidRDefault="00BC060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</w:t>
            </w:r>
            <w:r w:rsidR="00147952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BC060A" w:rsidRPr="00822984" w:rsidRDefault="00BC060A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Орел </w:t>
            </w:r>
            <w:r w:rsidR="00147952">
              <w:rPr>
                <w:sz w:val="18"/>
                <w:szCs w:val="18"/>
              </w:rPr>
              <w:t>Т.А.</w:t>
            </w:r>
          </w:p>
        </w:tc>
        <w:tc>
          <w:tcPr>
            <w:tcW w:w="1559" w:type="dxa"/>
          </w:tcPr>
          <w:p w:rsidR="00BC060A" w:rsidRPr="00822984" w:rsidRDefault="00BC060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 «Молодежный центр Зареченского района города Тулы»</w:t>
            </w:r>
          </w:p>
        </w:tc>
        <w:tc>
          <w:tcPr>
            <w:tcW w:w="1276" w:type="dxa"/>
          </w:tcPr>
          <w:p w:rsidR="00BC060A" w:rsidRPr="00822984" w:rsidRDefault="00BC060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BC060A" w:rsidRPr="00822984" w:rsidRDefault="00BC060A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C060A" w:rsidRPr="00822984" w:rsidRDefault="00BC060A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C060A" w:rsidRPr="00822984" w:rsidRDefault="00FE570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BC060A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55,8</w:t>
            </w:r>
          </w:p>
        </w:tc>
        <w:tc>
          <w:tcPr>
            <w:tcW w:w="1134" w:type="dxa"/>
          </w:tcPr>
          <w:p w:rsidR="00BC060A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BC060A" w:rsidRPr="00822984" w:rsidRDefault="00BC060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Шевроле </w:t>
            </w:r>
            <w:proofErr w:type="spellStart"/>
            <w:r w:rsidRPr="00822984">
              <w:rPr>
                <w:sz w:val="18"/>
                <w:szCs w:val="18"/>
              </w:rPr>
              <w:t>Ланос</w:t>
            </w:r>
            <w:proofErr w:type="spellEnd"/>
          </w:p>
        </w:tc>
        <w:tc>
          <w:tcPr>
            <w:tcW w:w="1418" w:type="dxa"/>
          </w:tcPr>
          <w:p w:rsidR="00BC060A" w:rsidRPr="00822984" w:rsidRDefault="00BC060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430032,93</w:t>
            </w:r>
          </w:p>
        </w:tc>
      </w:tr>
      <w:tr w:rsidR="00FE570C" w:rsidRPr="00822984" w:rsidTr="00BC65B9">
        <w:trPr>
          <w:trHeight w:val="277"/>
        </w:trPr>
        <w:tc>
          <w:tcPr>
            <w:tcW w:w="710" w:type="dxa"/>
          </w:tcPr>
          <w:p w:rsidR="00FE570C" w:rsidRPr="00822984" w:rsidRDefault="00FE570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E570C" w:rsidRPr="00822984" w:rsidRDefault="00FE570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FE570C" w:rsidRPr="00822984" w:rsidRDefault="00FE570C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570C" w:rsidRPr="00822984" w:rsidRDefault="00FE570C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E570C" w:rsidRPr="00822984" w:rsidRDefault="00FE570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55,8</w:t>
            </w:r>
          </w:p>
        </w:tc>
        <w:tc>
          <w:tcPr>
            <w:tcW w:w="1134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FE570C" w:rsidRPr="00822984" w:rsidRDefault="00FE570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FE570C" w:rsidRPr="00822984" w:rsidTr="00BC65B9">
        <w:trPr>
          <w:trHeight w:val="277"/>
        </w:trPr>
        <w:tc>
          <w:tcPr>
            <w:tcW w:w="710" w:type="dxa"/>
          </w:tcPr>
          <w:p w:rsidR="00FE570C" w:rsidRPr="00822984" w:rsidRDefault="00FE570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</w:t>
            </w:r>
            <w:r w:rsidR="00147952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FE570C" w:rsidRPr="00822984" w:rsidRDefault="00FE570C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Федорова </w:t>
            </w:r>
            <w:r w:rsidR="00147952">
              <w:rPr>
                <w:sz w:val="18"/>
                <w:szCs w:val="18"/>
              </w:rPr>
              <w:t>В.В.</w:t>
            </w:r>
          </w:p>
        </w:tc>
        <w:tc>
          <w:tcPr>
            <w:tcW w:w="1559" w:type="dxa"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МОУДОД «Детская школа искусств № 6»</w:t>
            </w:r>
          </w:p>
        </w:tc>
        <w:tc>
          <w:tcPr>
            <w:tcW w:w="1276" w:type="dxa"/>
          </w:tcPr>
          <w:p w:rsidR="00FE570C" w:rsidRPr="00822984" w:rsidRDefault="00FE570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FE570C" w:rsidRPr="00822984" w:rsidRDefault="00FE570C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570C" w:rsidRPr="00822984" w:rsidRDefault="00FE570C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E570C" w:rsidRPr="00822984" w:rsidRDefault="00147952" w:rsidP="008A5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FE570C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324,7</w:t>
            </w:r>
          </w:p>
        </w:tc>
        <w:tc>
          <w:tcPr>
            <w:tcW w:w="1134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FE570C" w:rsidRPr="00822984" w:rsidRDefault="00FE570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892815</w:t>
            </w:r>
          </w:p>
        </w:tc>
      </w:tr>
      <w:tr w:rsidR="00FE570C" w:rsidRPr="00822984" w:rsidTr="00BC65B9">
        <w:trPr>
          <w:trHeight w:val="277"/>
        </w:trPr>
        <w:tc>
          <w:tcPr>
            <w:tcW w:w="710" w:type="dxa"/>
          </w:tcPr>
          <w:p w:rsidR="00FE570C" w:rsidRPr="00822984" w:rsidRDefault="00FE570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E570C" w:rsidRPr="00822984" w:rsidRDefault="00FE570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FE570C" w:rsidRPr="00822984" w:rsidRDefault="00FE570C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570C" w:rsidRPr="00822984" w:rsidRDefault="00FE570C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E570C" w:rsidRPr="00822984" w:rsidRDefault="00147952" w:rsidP="008A5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FE570C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324,7</w:t>
            </w:r>
          </w:p>
        </w:tc>
        <w:tc>
          <w:tcPr>
            <w:tcW w:w="1134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FE570C" w:rsidRPr="00822984" w:rsidRDefault="00FE570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грузовой тягач седельный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Mersedes</w:t>
            </w:r>
            <w:proofErr w:type="spellEnd"/>
            <w:r w:rsidRPr="00822984">
              <w:rPr>
                <w:sz w:val="18"/>
                <w:szCs w:val="18"/>
              </w:rPr>
              <w:t>-</w:t>
            </w:r>
            <w:r w:rsidRPr="00822984">
              <w:rPr>
                <w:sz w:val="18"/>
                <w:szCs w:val="18"/>
                <w:lang w:val="en-US"/>
              </w:rPr>
              <w:t>Benz</w:t>
            </w:r>
            <w:r w:rsidRPr="00822984">
              <w:rPr>
                <w:sz w:val="18"/>
                <w:szCs w:val="18"/>
              </w:rPr>
              <w:t>/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Axor</w:t>
            </w:r>
            <w:proofErr w:type="spellEnd"/>
            <w:r w:rsidRPr="00822984">
              <w:rPr>
                <w:sz w:val="18"/>
                <w:szCs w:val="18"/>
              </w:rPr>
              <w:t xml:space="preserve"> 1843;</w:t>
            </w:r>
          </w:p>
          <w:p w:rsidR="00FE570C" w:rsidRPr="00822984" w:rsidRDefault="00FE570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Автоприцеп полуприцеп фургонного типа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Trouiller</w:t>
            </w:r>
            <w:proofErr w:type="spellEnd"/>
          </w:p>
        </w:tc>
        <w:tc>
          <w:tcPr>
            <w:tcW w:w="1418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873307</w:t>
            </w:r>
          </w:p>
        </w:tc>
      </w:tr>
      <w:tr w:rsidR="00FE570C" w:rsidRPr="00822984" w:rsidTr="00FE570C">
        <w:trPr>
          <w:trHeight w:val="345"/>
        </w:trPr>
        <w:tc>
          <w:tcPr>
            <w:tcW w:w="710" w:type="dxa"/>
            <w:vMerge w:val="restart"/>
          </w:tcPr>
          <w:p w:rsidR="00FE570C" w:rsidRPr="00822984" w:rsidRDefault="00FE570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</w:t>
            </w:r>
            <w:r w:rsidR="00147952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FE570C" w:rsidRPr="00822984" w:rsidRDefault="00FE570C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Юдакова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Е.В.</w:t>
            </w:r>
          </w:p>
        </w:tc>
        <w:tc>
          <w:tcPr>
            <w:tcW w:w="1559" w:type="dxa"/>
            <w:vMerge w:val="restart"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МУК «Дом культуры (клуб) Южный»</w:t>
            </w:r>
          </w:p>
        </w:tc>
        <w:tc>
          <w:tcPr>
            <w:tcW w:w="1276" w:type="dxa"/>
          </w:tcPr>
          <w:p w:rsidR="00FE570C" w:rsidRPr="00822984" w:rsidRDefault="00FE570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FE570C" w:rsidRPr="00822984" w:rsidRDefault="00FE570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E570C" w:rsidRPr="00822984" w:rsidRDefault="00FE570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FE570C" w:rsidRPr="00822984" w:rsidRDefault="00FF5104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E570C" w:rsidRPr="00822984" w:rsidRDefault="00FF5104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Нива </w:t>
            </w:r>
            <w:proofErr w:type="spellStart"/>
            <w:r w:rsidRPr="00822984">
              <w:rPr>
                <w:sz w:val="18"/>
                <w:szCs w:val="18"/>
              </w:rPr>
              <w:t>Шеврале</w:t>
            </w:r>
            <w:proofErr w:type="spellEnd"/>
          </w:p>
        </w:tc>
        <w:tc>
          <w:tcPr>
            <w:tcW w:w="1418" w:type="dxa"/>
            <w:vMerge w:val="restart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385503,69</w:t>
            </w:r>
          </w:p>
        </w:tc>
      </w:tr>
      <w:tr w:rsidR="00FE570C" w:rsidRPr="00822984" w:rsidTr="00BC65B9">
        <w:trPr>
          <w:trHeight w:val="345"/>
        </w:trPr>
        <w:tc>
          <w:tcPr>
            <w:tcW w:w="710" w:type="dxa"/>
            <w:vMerge/>
          </w:tcPr>
          <w:p w:rsidR="00FE570C" w:rsidRPr="00822984" w:rsidRDefault="00FE570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E570C" w:rsidRPr="00822984" w:rsidRDefault="00FE570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FE570C" w:rsidRPr="00822984" w:rsidRDefault="00FE570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E570C" w:rsidRPr="00822984" w:rsidRDefault="00FE570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1300</w:t>
            </w:r>
          </w:p>
        </w:tc>
        <w:tc>
          <w:tcPr>
            <w:tcW w:w="992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E570C" w:rsidRPr="00822984" w:rsidRDefault="00FE570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570C" w:rsidRPr="00822984" w:rsidRDefault="00FE570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E570C" w:rsidRPr="00822984" w:rsidTr="00BC65B9">
        <w:trPr>
          <w:trHeight w:val="345"/>
        </w:trPr>
        <w:tc>
          <w:tcPr>
            <w:tcW w:w="710" w:type="dxa"/>
            <w:vMerge/>
          </w:tcPr>
          <w:p w:rsidR="00FE570C" w:rsidRPr="00822984" w:rsidRDefault="00FE570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E570C" w:rsidRPr="00822984" w:rsidRDefault="00FE570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FE570C" w:rsidRPr="00822984" w:rsidRDefault="00FE570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E570C" w:rsidRPr="00822984" w:rsidRDefault="00FE570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E570C" w:rsidRPr="00822984" w:rsidRDefault="00FE570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570C" w:rsidRPr="00822984" w:rsidRDefault="00FE570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E570C" w:rsidRPr="00822984" w:rsidTr="00BC65B9">
        <w:trPr>
          <w:trHeight w:val="345"/>
        </w:trPr>
        <w:tc>
          <w:tcPr>
            <w:tcW w:w="710" w:type="dxa"/>
            <w:vMerge/>
          </w:tcPr>
          <w:p w:rsidR="00FE570C" w:rsidRPr="00822984" w:rsidRDefault="00FE570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570C" w:rsidRPr="00822984" w:rsidRDefault="00FE570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E570C" w:rsidRPr="00822984" w:rsidRDefault="00FE570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E570C" w:rsidRPr="00822984" w:rsidRDefault="00FE570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FE570C" w:rsidRPr="00822984" w:rsidRDefault="00FE570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59,4</w:t>
            </w:r>
          </w:p>
        </w:tc>
        <w:tc>
          <w:tcPr>
            <w:tcW w:w="992" w:type="dxa"/>
          </w:tcPr>
          <w:p w:rsidR="00FE570C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E570C" w:rsidRPr="00822984" w:rsidRDefault="00FE570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570C" w:rsidRPr="00822984" w:rsidRDefault="00FE570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E570C" w:rsidRPr="00822984" w:rsidRDefault="00FE570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F5104" w:rsidRPr="00822984" w:rsidTr="00BC65B9">
        <w:trPr>
          <w:trHeight w:val="345"/>
        </w:trPr>
        <w:tc>
          <w:tcPr>
            <w:tcW w:w="710" w:type="dxa"/>
          </w:tcPr>
          <w:p w:rsidR="00FF5104" w:rsidRPr="00822984" w:rsidRDefault="00FF5104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F5104" w:rsidRPr="00822984" w:rsidRDefault="00FF510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FF5104" w:rsidRPr="00822984" w:rsidRDefault="00FF510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F5104" w:rsidRPr="00822984" w:rsidRDefault="00FF510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FF5104" w:rsidRPr="00822984" w:rsidRDefault="00FF5104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59,4</w:t>
            </w:r>
          </w:p>
        </w:tc>
        <w:tc>
          <w:tcPr>
            <w:tcW w:w="1134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FF5104" w:rsidRPr="00822984" w:rsidRDefault="00FF5104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Nissan</w:t>
            </w:r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Almera</w:t>
            </w:r>
            <w:proofErr w:type="spellEnd"/>
            <w:r w:rsidRPr="00822984">
              <w:rPr>
                <w:sz w:val="18"/>
                <w:szCs w:val="18"/>
              </w:rPr>
              <w:t>; автоприцеп ММЗ-810240</w:t>
            </w:r>
          </w:p>
        </w:tc>
        <w:tc>
          <w:tcPr>
            <w:tcW w:w="1418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874451,01</w:t>
            </w:r>
          </w:p>
        </w:tc>
      </w:tr>
      <w:tr w:rsidR="00FF5104" w:rsidRPr="00822984" w:rsidTr="00BC65B9">
        <w:trPr>
          <w:trHeight w:val="345"/>
        </w:trPr>
        <w:tc>
          <w:tcPr>
            <w:tcW w:w="710" w:type="dxa"/>
          </w:tcPr>
          <w:p w:rsidR="00FF5104" w:rsidRPr="00822984" w:rsidRDefault="00FF5104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F5104" w:rsidRPr="00822984" w:rsidRDefault="00FF510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F5104" w:rsidRPr="00822984" w:rsidRDefault="00FF510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F5104" w:rsidRPr="00822984" w:rsidRDefault="00FF510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FF5104" w:rsidRPr="00822984" w:rsidRDefault="00FF5104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59,4</w:t>
            </w:r>
          </w:p>
        </w:tc>
        <w:tc>
          <w:tcPr>
            <w:tcW w:w="1134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FF5104" w:rsidRPr="00822984" w:rsidRDefault="00FF5104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FF5104" w:rsidRPr="00822984" w:rsidTr="00FF5104">
        <w:trPr>
          <w:trHeight w:val="555"/>
        </w:trPr>
        <w:tc>
          <w:tcPr>
            <w:tcW w:w="710" w:type="dxa"/>
            <w:vMerge w:val="restart"/>
          </w:tcPr>
          <w:p w:rsidR="00FF5104" w:rsidRPr="00822984" w:rsidRDefault="00FF5104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</w:t>
            </w:r>
            <w:r w:rsidR="00147952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FF5104" w:rsidRPr="00822984" w:rsidRDefault="00FF5104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Муравлянникова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А.С.</w:t>
            </w:r>
          </w:p>
        </w:tc>
        <w:tc>
          <w:tcPr>
            <w:tcW w:w="1559" w:type="dxa"/>
            <w:vMerge w:val="restart"/>
          </w:tcPr>
          <w:p w:rsidR="00FF5104" w:rsidRPr="00822984" w:rsidRDefault="00FF510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МКОУСОШ № 48 </w:t>
            </w:r>
            <w:proofErr w:type="spellStart"/>
            <w:r w:rsidRPr="00822984">
              <w:rPr>
                <w:sz w:val="18"/>
                <w:szCs w:val="18"/>
              </w:rPr>
              <w:t>им.С.С.Громова</w:t>
            </w:r>
            <w:proofErr w:type="spellEnd"/>
          </w:p>
        </w:tc>
        <w:tc>
          <w:tcPr>
            <w:tcW w:w="1276" w:type="dxa"/>
            <w:vMerge w:val="restart"/>
          </w:tcPr>
          <w:p w:rsidR="00FF5104" w:rsidRPr="00822984" w:rsidRDefault="00FF510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  <w:vMerge w:val="restart"/>
          </w:tcPr>
          <w:p w:rsidR="00FF5104" w:rsidRPr="00822984" w:rsidRDefault="00FF5104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593,3</w:t>
            </w:r>
          </w:p>
        </w:tc>
        <w:tc>
          <w:tcPr>
            <w:tcW w:w="992" w:type="dxa"/>
            <w:vMerge w:val="restart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65,3</w:t>
            </w:r>
          </w:p>
        </w:tc>
        <w:tc>
          <w:tcPr>
            <w:tcW w:w="1134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FF5104" w:rsidRPr="00822984" w:rsidRDefault="00FF5104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1114955,15</w:t>
            </w:r>
          </w:p>
        </w:tc>
      </w:tr>
      <w:tr w:rsidR="00FF5104" w:rsidRPr="00822984" w:rsidTr="00BC65B9">
        <w:trPr>
          <w:trHeight w:val="555"/>
        </w:trPr>
        <w:tc>
          <w:tcPr>
            <w:tcW w:w="710" w:type="dxa"/>
            <w:vMerge/>
          </w:tcPr>
          <w:p w:rsidR="00FF5104" w:rsidRPr="00822984" w:rsidRDefault="00FF5104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F5104" w:rsidRPr="00822984" w:rsidRDefault="00FF510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F5104" w:rsidRPr="00822984" w:rsidRDefault="00FF510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F5104" w:rsidRPr="00822984" w:rsidRDefault="00FF5104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F5104" w:rsidRPr="00822984" w:rsidRDefault="00FF5104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35,1</w:t>
            </w:r>
          </w:p>
        </w:tc>
        <w:tc>
          <w:tcPr>
            <w:tcW w:w="1134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FF5104" w:rsidRPr="00822984" w:rsidRDefault="00FF5104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F5104" w:rsidRPr="00822984" w:rsidTr="00BC65B9">
        <w:trPr>
          <w:trHeight w:val="555"/>
        </w:trPr>
        <w:tc>
          <w:tcPr>
            <w:tcW w:w="710" w:type="dxa"/>
          </w:tcPr>
          <w:p w:rsidR="00FF5104" w:rsidRPr="00822984" w:rsidRDefault="00FF5104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</w:t>
            </w:r>
            <w:r w:rsidR="00147952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FF5104" w:rsidRPr="00822984" w:rsidRDefault="00FF5104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Ланцова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Н.С.</w:t>
            </w:r>
          </w:p>
        </w:tc>
        <w:tc>
          <w:tcPr>
            <w:tcW w:w="1559" w:type="dxa"/>
          </w:tcPr>
          <w:p w:rsidR="00FF5104" w:rsidRPr="00822984" w:rsidRDefault="00FF510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МКОУСОШ № 66</w:t>
            </w:r>
          </w:p>
        </w:tc>
        <w:tc>
          <w:tcPr>
            <w:tcW w:w="1276" w:type="dxa"/>
          </w:tcPr>
          <w:p w:rsidR="00FF5104" w:rsidRPr="00822984" w:rsidRDefault="00FF510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FF5104" w:rsidRPr="00822984" w:rsidRDefault="00FF5104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FF5104" w:rsidRPr="00822984" w:rsidRDefault="00FF5104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721484,26</w:t>
            </w:r>
          </w:p>
        </w:tc>
      </w:tr>
      <w:tr w:rsidR="00FF5104" w:rsidRPr="00822984" w:rsidTr="00BC65B9">
        <w:trPr>
          <w:trHeight w:val="555"/>
        </w:trPr>
        <w:tc>
          <w:tcPr>
            <w:tcW w:w="710" w:type="dxa"/>
          </w:tcPr>
          <w:p w:rsidR="00FF5104" w:rsidRPr="00822984" w:rsidRDefault="00FF5104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FF5104" w:rsidRPr="00822984" w:rsidRDefault="00FF5104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FF5104" w:rsidRPr="00822984" w:rsidRDefault="00FF5104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F5104" w:rsidRPr="00822984" w:rsidRDefault="00FF5104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F5104" w:rsidRPr="00822984" w:rsidRDefault="00FF5104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FF5104" w:rsidRPr="00822984" w:rsidRDefault="00FF5104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F5104" w:rsidRPr="00822984" w:rsidRDefault="00FF5104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Ford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Focus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C</w:t>
            </w:r>
            <w:r w:rsidRPr="00822984">
              <w:rPr>
                <w:sz w:val="18"/>
                <w:szCs w:val="18"/>
              </w:rPr>
              <w:t xml:space="preserve">307 </w:t>
            </w:r>
            <w:r w:rsidRPr="00822984">
              <w:rPr>
                <w:sz w:val="18"/>
                <w:szCs w:val="18"/>
                <w:lang w:val="en-US"/>
              </w:rPr>
              <w:t>Comfort</w:t>
            </w:r>
          </w:p>
        </w:tc>
        <w:tc>
          <w:tcPr>
            <w:tcW w:w="1418" w:type="dxa"/>
          </w:tcPr>
          <w:p w:rsidR="00FF5104" w:rsidRPr="00822984" w:rsidRDefault="00FF5104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367672,86</w:t>
            </w:r>
          </w:p>
        </w:tc>
      </w:tr>
      <w:tr w:rsidR="00E66399" w:rsidRPr="00822984" w:rsidTr="00E66399">
        <w:trPr>
          <w:trHeight w:val="555"/>
        </w:trPr>
        <w:tc>
          <w:tcPr>
            <w:tcW w:w="710" w:type="dxa"/>
            <w:vMerge w:val="restart"/>
          </w:tcPr>
          <w:p w:rsidR="00E66399" w:rsidRPr="00822984" w:rsidRDefault="00E6639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147952">
              <w:rPr>
                <w:sz w:val="18"/>
                <w:szCs w:val="18"/>
              </w:rPr>
              <w:t>69</w:t>
            </w:r>
          </w:p>
        </w:tc>
        <w:tc>
          <w:tcPr>
            <w:tcW w:w="1416" w:type="dxa"/>
            <w:vMerge w:val="restart"/>
          </w:tcPr>
          <w:p w:rsidR="00E66399" w:rsidRPr="00822984" w:rsidRDefault="00E66399" w:rsidP="0014795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Шульгина </w:t>
            </w:r>
            <w:r w:rsidR="00147952">
              <w:rPr>
                <w:sz w:val="18"/>
                <w:szCs w:val="18"/>
              </w:rPr>
              <w:t>Г.В.</w:t>
            </w:r>
          </w:p>
        </w:tc>
        <w:tc>
          <w:tcPr>
            <w:tcW w:w="1559" w:type="dxa"/>
            <w:vMerge w:val="restart"/>
          </w:tcPr>
          <w:p w:rsidR="00E66399" w:rsidRPr="00822984" w:rsidRDefault="00E6639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 СОШ № 44</w:t>
            </w:r>
          </w:p>
        </w:tc>
        <w:tc>
          <w:tcPr>
            <w:tcW w:w="1276" w:type="dxa"/>
          </w:tcPr>
          <w:p w:rsidR="00E66399" w:rsidRPr="00822984" w:rsidRDefault="00E6639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66399" w:rsidRPr="00822984" w:rsidRDefault="00E66399" w:rsidP="00EA7AD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(3 собственника)</w:t>
            </w:r>
          </w:p>
        </w:tc>
        <w:tc>
          <w:tcPr>
            <w:tcW w:w="992" w:type="dxa"/>
          </w:tcPr>
          <w:p w:rsidR="00E66399" w:rsidRPr="00822984" w:rsidRDefault="00E6639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62,8</w:t>
            </w:r>
          </w:p>
        </w:tc>
        <w:tc>
          <w:tcPr>
            <w:tcW w:w="992" w:type="dxa"/>
          </w:tcPr>
          <w:p w:rsidR="00E66399" w:rsidRPr="00822984" w:rsidRDefault="00E6639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66399" w:rsidRPr="00822984" w:rsidRDefault="0071290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66399" w:rsidRPr="00822984" w:rsidRDefault="00E6639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66399" w:rsidRPr="00822984" w:rsidRDefault="00E6639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66399" w:rsidRPr="00822984" w:rsidRDefault="0071290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E66399" w:rsidRPr="00822984" w:rsidRDefault="00E6639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573249,54</w:t>
            </w:r>
          </w:p>
        </w:tc>
      </w:tr>
      <w:tr w:rsidR="00E66399" w:rsidRPr="00822984" w:rsidTr="00BC65B9">
        <w:trPr>
          <w:trHeight w:val="555"/>
        </w:trPr>
        <w:tc>
          <w:tcPr>
            <w:tcW w:w="710" w:type="dxa"/>
            <w:vMerge/>
          </w:tcPr>
          <w:p w:rsidR="00E66399" w:rsidRPr="00822984" w:rsidRDefault="00E6639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66399" w:rsidRPr="00822984" w:rsidRDefault="00E6639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6399" w:rsidRPr="00822984" w:rsidRDefault="00E6639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66399" w:rsidRPr="00822984" w:rsidRDefault="00E6639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66399" w:rsidRPr="00822984" w:rsidRDefault="00E66399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E66399" w:rsidRPr="00822984" w:rsidRDefault="00E6639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63,2</w:t>
            </w:r>
          </w:p>
        </w:tc>
        <w:tc>
          <w:tcPr>
            <w:tcW w:w="992" w:type="dxa"/>
          </w:tcPr>
          <w:p w:rsidR="00E66399" w:rsidRPr="00822984" w:rsidRDefault="00E6639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66399" w:rsidRPr="00822984" w:rsidRDefault="00E66399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66399" w:rsidRPr="00822984" w:rsidRDefault="00E6639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66399" w:rsidRPr="00822984" w:rsidRDefault="00E6639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6399" w:rsidRPr="00822984" w:rsidRDefault="00E66399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66399" w:rsidRPr="00822984" w:rsidRDefault="00E6639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1290F" w:rsidRPr="00822984" w:rsidTr="0071290F">
        <w:trPr>
          <w:trHeight w:val="141"/>
        </w:trPr>
        <w:tc>
          <w:tcPr>
            <w:tcW w:w="710" w:type="dxa"/>
            <w:vMerge w:val="restart"/>
          </w:tcPr>
          <w:p w:rsidR="0071290F" w:rsidRPr="00822984" w:rsidRDefault="0071290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71290F" w:rsidRPr="00822984" w:rsidRDefault="0071290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71290F" w:rsidRPr="00822984" w:rsidRDefault="0071290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1290F" w:rsidRPr="00822984" w:rsidRDefault="0071290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1290F" w:rsidRPr="00822984" w:rsidRDefault="005F7CF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71290F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58,8</w:t>
            </w:r>
          </w:p>
        </w:tc>
        <w:tc>
          <w:tcPr>
            <w:tcW w:w="992" w:type="dxa"/>
          </w:tcPr>
          <w:p w:rsidR="0071290F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71290F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71290F" w:rsidRPr="00822984" w:rsidRDefault="005F7CF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Hyundai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Santa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Fe</w:t>
            </w:r>
          </w:p>
        </w:tc>
        <w:tc>
          <w:tcPr>
            <w:tcW w:w="1418" w:type="dxa"/>
            <w:vMerge w:val="restart"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166928,42</w:t>
            </w:r>
          </w:p>
        </w:tc>
      </w:tr>
      <w:tr w:rsidR="0071290F" w:rsidRPr="00822984" w:rsidTr="00BC65B9">
        <w:trPr>
          <w:trHeight w:val="138"/>
        </w:trPr>
        <w:tc>
          <w:tcPr>
            <w:tcW w:w="710" w:type="dxa"/>
            <w:vMerge/>
          </w:tcPr>
          <w:p w:rsidR="0071290F" w:rsidRPr="00822984" w:rsidRDefault="0071290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1290F" w:rsidRPr="00822984" w:rsidRDefault="0071290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290F" w:rsidRPr="00822984" w:rsidRDefault="0071290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1290F" w:rsidRPr="00822984" w:rsidRDefault="005F7CF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1290F" w:rsidRPr="00822984" w:rsidRDefault="005F7CF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71290F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63,2</w:t>
            </w:r>
          </w:p>
        </w:tc>
        <w:tc>
          <w:tcPr>
            <w:tcW w:w="992" w:type="dxa"/>
          </w:tcPr>
          <w:p w:rsidR="0071290F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1290F" w:rsidRPr="00822984" w:rsidRDefault="0071290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290F" w:rsidRPr="00822984" w:rsidRDefault="0071290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1290F" w:rsidRPr="00822984" w:rsidTr="00BC65B9">
        <w:trPr>
          <w:trHeight w:val="138"/>
        </w:trPr>
        <w:tc>
          <w:tcPr>
            <w:tcW w:w="710" w:type="dxa"/>
            <w:vMerge/>
          </w:tcPr>
          <w:p w:rsidR="0071290F" w:rsidRPr="00822984" w:rsidRDefault="0071290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1290F" w:rsidRPr="00822984" w:rsidRDefault="0071290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290F" w:rsidRPr="00822984" w:rsidRDefault="0071290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1290F" w:rsidRPr="00822984" w:rsidRDefault="005F7CF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71290F" w:rsidRPr="00822984" w:rsidRDefault="005F7CF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1290F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71290F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1290F" w:rsidRPr="00822984" w:rsidRDefault="0071290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290F" w:rsidRPr="00822984" w:rsidRDefault="0071290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1290F" w:rsidRPr="00822984" w:rsidTr="00BC65B9">
        <w:trPr>
          <w:trHeight w:val="138"/>
        </w:trPr>
        <w:tc>
          <w:tcPr>
            <w:tcW w:w="710" w:type="dxa"/>
            <w:vMerge/>
          </w:tcPr>
          <w:p w:rsidR="0071290F" w:rsidRPr="00822984" w:rsidRDefault="0071290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1290F" w:rsidRPr="00822984" w:rsidRDefault="0071290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290F" w:rsidRPr="00822984" w:rsidRDefault="0071290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1290F" w:rsidRPr="00822984" w:rsidRDefault="005F7CF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71290F" w:rsidRPr="00822984" w:rsidRDefault="005F7CF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1290F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71290F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1290F" w:rsidRPr="00822984" w:rsidRDefault="0071290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290F" w:rsidRPr="00822984" w:rsidRDefault="0071290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1290F" w:rsidRPr="00822984" w:rsidRDefault="0071290F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5F7CFA" w:rsidRPr="00822984" w:rsidTr="005F7CFA">
        <w:trPr>
          <w:trHeight w:val="413"/>
        </w:trPr>
        <w:tc>
          <w:tcPr>
            <w:tcW w:w="710" w:type="dxa"/>
            <w:vMerge w:val="restart"/>
          </w:tcPr>
          <w:p w:rsidR="005F7CFA" w:rsidRPr="00822984" w:rsidRDefault="005F7CF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5F7CFA" w:rsidRPr="00822984" w:rsidRDefault="005F7CF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5F7CFA" w:rsidRPr="00822984" w:rsidRDefault="005F7CF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5F7CFA" w:rsidRPr="00822984" w:rsidRDefault="005F7CF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5F7CFA" w:rsidRPr="00822984" w:rsidRDefault="005F7CFA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62,8</w:t>
            </w:r>
          </w:p>
        </w:tc>
        <w:tc>
          <w:tcPr>
            <w:tcW w:w="1134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5F7CFA" w:rsidRPr="00822984" w:rsidRDefault="005F7CF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5F7CFA" w:rsidRPr="00822984" w:rsidTr="00BC65B9">
        <w:trPr>
          <w:trHeight w:val="412"/>
        </w:trPr>
        <w:tc>
          <w:tcPr>
            <w:tcW w:w="710" w:type="dxa"/>
            <w:vMerge/>
          </w:tcPr>
          <w:p w:rsidR="005F7CFA" w:rsidRPr="00822984" w:rsidRDefault="005F7CF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5F7CFA" w:rsidRPr="00822984" w:rsidRDefault="005F7CF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F7CFA" w:rsidRPr="00822984" w:rsidRDefault="005F7CF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F7CFA" w:rsidRPr="00822984" w:rsidRDefault="005F7CFA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F7CFA" w:rsidRPr="00822984" w:rsidRDefault="005F7CFA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63,2</w:t>
            </w:r>
          </w:p>
        </w:tc>
        <w:tc>
          <w:tcPr>
            <w:tcW w:w="1134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5F7CFA" w:rsidRPr="00822984" w:rsidRDefault="005F7CFA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5F7CFA" w:rsidRPr="00822984" w:rsidTr="00BC65B9">
        <w:trPr>
          <w:trHeight w:val="412"/>
        </w:trPr>
        <w:tc>
          <w:tcPr>
            <w:tcW w:w="710" w:type="dxa"/>
          </w:tcPr>
          <w:p w:rsidR="005F7CFA" w:rsidRPr="00822984" w:rsidRDefault="005F7CF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17</w:t>
            </w:r>
            <w:r w:rsidR="00147952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</w:tcPr>
          <w:p w:rsidR="005F7CFA" w:rsidRPr="00822984" w:rsidRDefault="005F7CFA" w:rsidP="0014795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Роденков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47952">
              <w:rPr>
                <w:sz w:val="18"/>
                <w:szCs w:val="18"/>
              </w:rPr>
              <w:t>Д.И.</w:t>
            </w:r>
          </w:p>
        </w:tc>
        <w:tc>
          <w:tcPr>
            <w:tcW w:w="1559" w:type="dxa"/>
          </w:tcPr>
          <w:p w:rsidR="005F7CFA" w:rsidRPr="00822984" w:rsidRDefault="005F7CF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Начальник МУ «Управление транспорта, связи и дорожного хозяйства»</w:t>
            </w:r>
          </w:p>
        </w:tc>
        <w:tc>
          <w:tcPr>
            <w:tcW w:w="1276" w:type="dxa"/>
          </w:tcPr>
          <w:p w:rsidR="005F7CFA" w:rsidRPr="00822984" w:rsidRDefault="005F7CF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5F7CFA" w:rsidRPr="00822984" w:rsidRDefault="005F7CF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</w:t>
            </w:r>
          </w:p>
        </w:tc>
        <w:tc>
          <w:tcPr>
            <w:tcW w:w="1134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5F7CFA" w:rsidRPr="00822984" w:rsidRDefault="005F7CF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Ауди А</w:t>
            </w:r>
            <w:proofErr w:type="gramStart"/>
            <w:r w:rsidRPr="00822984">
              <w:rPr>
                <w:sz w:val="18"/>
                <w:szCs w:val="18"/>
              </w:rPr>
              <w:t>6</w:t>
            </w:r>
            <w:proofErr w:type="gramEnd"/>
          </w:p>
        </w:tc>
        <w:tc>
          <w:tcPr>
            <w:tcW w:w="1418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997389</w:t>
            </w:r>
          </w:p>
        </w:tc>
      </w:tr>
      <w:tr w:rsidR="005F7CFA" w:rsidRPr="00822984" w:rsidTr="00BC65B9">
        <w:trPr>
          <w:trHeight w:val="412"/>
        </w:trPr>
        <w:tc>
          <w:tcPr>
            <w:tcW w:w="710" w:type="dxa"/>
          </w:tcPr>
          <w:p w:rsidR="005F7CFA" w:rsidRPr="00822984" w:rsidRDefault="005F7CF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5F7CFA" w:rsidRPr="00822984" w:rsidRDefault="005F7CF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5F7CFA" w:rsidRPr="00822984" w:rsidRDefault="005F7CF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7CFA" w:rsidRPr="00822984" w:rsidRDefault="005F7CF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5F7CFA" w:rsidRPr="00822984" w:rsidRDefault="005F7CFA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</w:t>
            </w:r>
          </w:p>
        </w:tc>
        <w:tc>
          <w:tcPr>
            <w:tcW w:w="1134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5F7CFA" w:rsidRPr="00822984" w:rsidRDefault="005F7CF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5F7CFA" w:rsidRPr="00822984" w:rsidTr="00BC65B9">
        <w:trPr>
          <w:trHeight w:val="412"/>
        </w:trPr>
        <w:tc>
          <w:tcPr>
            <w:tcW w:w="710" w:type="dxa"/>
          </w:tcPr>
          <w:p w:rsidR="005F7CFA" w:rsidRPr="00822984" w:rsidRDefault="005F7CF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5F7CFA" w:rsidRPr="00822984" w:rsidRDefault="005F7CF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F7CFA" w:rsidRPr="00822984" w:rsidRDefault="005F7CF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7CFA" w:rsidRPr="00822984" w:rsidRDefault="005F7CF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5F7CFA" w:rsidRPr="00822984" w:rsidRDefault="005F7CFA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</w:t>
            </w:r>
          </w:p>
        </w:tc>
        <w:tc>
          <w:tcPr>
            <w:tcW w:w="1134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5F7CFA" w:rsidRPr="00822984" w:rsidRDefault="005F7CF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5F7CFA" w:rsidRPr="00822984" w:rsidTr="00BC65B9">
        <w:trPr>
          <w:trHeight w:val="412"/>
        </w:trPr>
        <w:tc>
          <w:tcPr>
            <w:tcW w:w="710" w:type="dxa"/>
          </w:tcPr>
          <w:p w:rsidR="005F7CFA" w:rsidRPr="00822984" w:rsidRDefault="005F7CF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5F7CFA" w:rsidRPr="00822984" w:rsidRDefault="005F7CF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F7CFA" w:rsidRPr="00822984" w:rsidRDefault="005F7CF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7CFA" w:rsidRPr="00822984" w:rsidRDefault="005F7CF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5F7CFA" w:rsidRPr="00822984" w:rsidRDefault="005F7CFA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F7CFA" w:rsidRPr="00822984" w:rsidRDefault="005F7CF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</w:t>
            </w:r>
          </w:p>
        </w:tc>
        <w:tc>
          <w:tcPr>
            <w:tcW w:w="1134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5F7CFA" w:rsidRPr="00822984" w:rsidRDefault="005F7CF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5F7CFA" w:rsidRPr="00822984" w:rsidRDefault="005F7CF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AD1429" w:rsidRPr="00822984" w:rsidTr="00BC65B9">
        <w:trPr>
          <w:trHeight w:val="412"/>
        </w:trPr>
        <w:tc>
          <w:tcPr>
            <w:tcW w:w="710" w:type="dxa"/>
          </w:tcPr>
          <w:p w:rsidR="00AD1429" w:rsidRPr="00822984" w:rsidRDefault="00AD142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17</w:t>
            </w:r>
            <w:r w:rsidR="00154655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AD1429" w:rsidRPr="00822984" w:rsidRDefault="00AD1429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Мазанова </w:t>
            </w:r>
            <w:r w:rsidR="00154655">
              <w:rPr>
                <w:sz w:val="18"/>
                <w:szCs w:val="18"/>
              </w:rPr>
              <w:t>М.А.</w:t>
            </w:r>
          </w:p>
        </w:tc>
        <w:tc>
          <w:tcPr>
            <w:tcW w:w="1559" w:type="dxa"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МУК Тульский муниципальный театр русской драмы «Эрмитаж»</w:t>
            </w:r>
          </w:p>
        </w:tc>
        <w:tc>
          <w:tcPr>
            <w:tcW w:w="1276" w:type="dxa"/>
          </w:tcPr>
          <w:p w:rsidR="00AD1429" w:rsidRPr="00822984" w:rsidRDefault="00AD142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AD1429" w:rsidRPr="00822984" w:rsidRDefault="00AD1429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комната</w:t>
            </w:r>
          </w:p>
        </w:tc>
        <w:tc>
          <w:tcPr>
            <w:tcW w:w="1701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AD1429" w:rsidRPr="00822984" w:rsidRDefault="00AD1429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540504,75</w:t>
            </w:r>
          </w:p>
        </w:tc>
      </w:tr>
      <w:tr w:rsidR="00AD1429" w:rsidRPr="00822984" w:rsidTr="00BC65B9">
        <w:trPr>
          <w:trHeight w:val="412"/>
        </w:trPr>
        <w:tc>
          <w:tcPr>
            <w:tcW w:w="710" w:type="dxa"/>
          </w:tcPr>
          <w:p w:rsidR="00AD1429" w:rsidRPr="00822984" w:rsidRDefault="00AD142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D1429" w:rsidRPr="00822984" w:rsidRDefault="00AD142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AD1429" w:rsidRPr="00822984" w:rsidRDefault="00AD1429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комната</w:t>
            </w:r>
          </w:p>
        </w:tc>
        <w:tc>
          <w:tcPr>
            <w:tcW w:w="1701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AD1429" w:rsidRPr="00822984" w:rsidRDefault="00AD1429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Черри Амулет</w:t>
            </w:r>
          </w:p>
        </w:tc>
        <w:tc>
          <w:tcPr>
            <w:tcW w:w="1418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522369,43</w:t>
            </w:r>
          </w:p>
        </w:tc>
      </w:tr>
      <w:tr w:rsidR="00AD1429" w:rsidRPr="00822984" w:rsidTr="00BC65B9">
        <w:trPr>
          <w:trHeight w:val="412"/>
        </w:trPr>
        <w:tc>
          <w:tcPr>
            <w:tcW w:w="710" w:type="dxa"/>
          </w:tcPr>
          <w:p w:rsidR="00AD1429" w:rsidRPr="00822984" w:rsidRDefault="00AD142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D1429" w:rsidRPr="00822984" w:rsidRDefault="00AD142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AD1429" w:rsidRPr="00822984" w:rsidRDefault="00AD1429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комната</w:t>
            </w:r>
          </w:p>
        </w:tc>
        <w:tc>
          <w:tcPr>
            <w:tcW w:w="1701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AD1429" w:rsidRPr="00822984" w:rsidRDefault="00AD1429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AD1429" w:rsidRPr="00822984" w:rsidTr="00BC65B9">
        <w:trPr>
          <w:trHeight w:val="412"/>
        </w:trPr>
        <w:tc>
          <w:tcPr>
            <w:tcW w:w="710" w:type="dxa"/>
          </w:tcPr>
          <w:p w:rsidR="00AD1429" w:rsidRPr="00822984" w:rsidRDefault="00AD142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17</w:t>
            </w:r>
            <w:r w:rsidR="00154655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AD1429" w:rsidRPr="00822984" w:rsidRDefault="00AD1429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Кузнецова </w:t>
            </w:r>
            <w:r w:rsidR="00154655">
              <w:rPr>
                <w:sz w:val="18"/>
                <w:szCs w:val="18"/>
              </w:rPr>
              <w:t>О.В.</w:t>
            </w:r>
          </w:p>
        </w:tc>
        <w:tc>
          <w:tcPr>
            <w:tcW w:w="1559" w:type="dxa"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СОШ № 64</w:t>
            </w:r>
          </w:p>
        </w:tc>
        <w:tc>
          <w:tcPr>
            <w:tcW w:w="1276" w:type="dxa"/>
          </w:tcPr>
          <w:p w:rsidR="00AD1429" w:rsidRPr="00822984" w:rsidRDefault="00AD142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D1429" w:rsidRPr="00822984" w:rsidRDefault="00AD1429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49,8</w:t>
            </w:r>
          </w:p>
        </w:tc>
        <w:tc>
          <w:tcPr>
            <w:tcW w:w="992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D1429" w:rsidRPr="00822984" w:rsidRDefault="00AD1429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Opel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Korsa</w:t>
            </w:r>
            <w:proofErr w:type="spellEnd"/>
          </w:p>
        </w:tc>
        <w:tc>
          <w:tcPr>
            <w:tcW w:w="1418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636504,25</w:t>
            </w:r>
          </w:p>
        </w:tc>
      </w:tr>
      <w:tr w:rsidR="00AD1429" w:rsidRPr="00822984" w:rsidTr="00AD1429">
        <w:trPr>
          <w:trHeight w:val="102"/>
        </w:trPr>
        <w:tc>
          <w:tcPr>
            <w:tcW w:w="710" w:type="dxa"/>
            <w:vMerge w:val="restart"/>
          </w:tcPr>
          <w:p w:rsidR="00AD1429" w:rsidRPr="00822984" w:rsidRDefault="00AD142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D1429" w:rsidRPr="00822984" w:rsidRDefault="00AD142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AD1429" w:rsidRPr="00822984" w:rsidRDefault="00AD1429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AD1429" w:rsidRPr="00822984" w:rsidRDefault="00DE61F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D1429" w:rsidRPr="00822984" w:rsidRDefault="00AD1429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418" w:type="dxa"/>
            <w:vMerge w:val="restart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1070003,28</w:t>
            </w:r>
          </w:p>
        </w:tc>
      </w:tr>
      <w:tr w:rsidR="00AD1429" w:rsidRPr="00822984" w:rsidTr="00BC65B9">
        <w:trPr>
          <w:trHeight w:val="101"/>
        </w:trPr>
        <w:tc>
          <w:tcPr>
            <w:tcW w:w="710" w:type="dxa"/>
            <w:vMerge/>
          </w:tcPr>
          <w:p w:rsidR="00AD1429" w:rsidRPr="00822984" w:rsidRDefault="00AD142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D1429" w:rsidRPr="00822984" w:rsidRDefault="00AD142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D1429" w:rsidRPr="00822984" w:rsidRDefault="00AD1429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49,8</w:t>
            </w:r>
          </w:p>
        </w:tc>
        <w:tc>
          <w:tcPr>
            <w:tcW w:w="992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1429" w:rsidRPr="00822984" w:rsidRDefault="00AD1429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AD1429" w:rsidRPr="00822984" w:rsidTr="00BC65B9">
        <w:trPr>
          <w:trHeight w:val="101"/>
        </w:trPr>
        <w:tc>
          <w:tcPr>
            <w:tcW w:w="710" w:type="dxa"/>
            <w:vMerge/>
          </w:tcPr>
          <w:p w:rsidR="00AD1429" w:rsidRPr="00822984" w:rsidRDefault="00AD142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D1429" w:rsidRPr="00822984" w:rsidRDefault="00AD142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D1429" w:rsidRPr="00822984" w:rsidRDefault="00AD1429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55,28</w:t>
            </w:r>
          </w:p>
        </w:tc>
        <w:tc>
          <w:tcPr>
            <w:tcW w:w="992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1429" w:rsidRPr="00822984" w:rsidRDefault="00AD1429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AD1429" w:rsidRPr="00822984" w:rsidTr="00BC65B9">
        <w:trPr>
          <w:trHeight w:val="101"/>
        </w:trPr>
        <w:tc>
          <w:tcPr>
            <w:tcW w:w="710" w:type="dxa"/>
            <w:vMerge/>
          </w:tcPr>
          <w:p w:rsidR="00AD1429" w:rsidRPr="00822984" w:rsidRDefault="00AD142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1429" w:rsidRPr="00822984" w:rsidRDefault="00AD142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D1429" w:rsidRPr="00822984" w:rsidRDefault="00AD142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AD1429" w:rsidRPr="00822984" w:rsidRDefault="00AD1429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21,8</w:t>
            </w:r>
          </w:p>
        </w:tc>
        <w:tc>
          <w:tcPr>
            <w:tcW w:w="992" w:type="dxa"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D1429" w:rsidRPr="00822984" w:rsidRDefault="00AD1429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1429" w:rsidRPr="00822984" w:rsidRDefault="00AD1429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D1429" w:rsidRPr="00822984" w:rsidRDefault="00AD1429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E61F6" w:rsidRPr="00822984" w:rsidTr="00BC65B9">
        <w:trPr>
          <w:trHeight w:val="101"/>
        </w:trPr>
        <w:tc>
          <w:tcPr>
            <w:tcW w:w="710" w:type="dxa"/>
          </w:tcPr>
          <w:p w:rsidR="00DE61F6" w:rsidRPr="00822984" w:rsidRDefault="00DE61F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17</w:t>
            </w:r>
            <w:r w:rsidR="00154655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DE61F6" w:rsidRPr="00822984" w:rsidRDefault="00DE61F6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Тымко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Е.В.</w:t>
            </w:r>
          </w:p>
        </w:tc>
        <w:tc>
          <w:tcPr>
            <w:tcW w:w="1559" w:type="dxa"/>
          </w:tcPr>
          <w:p w:rsidR="00DE61F6" w:rsidRPr="00822984" w:rsidRDefault="00DE61F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4</w:t>
            </w:r>
          </w:p>
        </w:tc>
        <w:tc>
          <w:tcPr>
            <w:tcW w:w="1276" w:type="dxa"/>
          </w:tcPr>
          <w:p w:rsidR="00DE61F6" w:rsidRPr="00822984" w:rsidRDefault="00DE61F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E61F6" w:rsidRPr="00822984" w:rsidRDefault="00DE61F6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E61F6" w:rsidRPr="00822984" w:rsidRDefault="00DE61F6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E61F6" w:rsidRPr="00822984" w:rsidRDefault="00DE61F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</w:t>
            </w:r>
          </w:p>
        </w:tc>
        <w:tc>
          <w:tcPr>
            <w:tcW w:w="1134" w:type="dxa"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DE61F6" w:rsidRPr="00822984" w:rsidRDefault="00DE61F6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518842,92</w:t>
            </w:r>
          </w:p>
        </w:tc>
      </w:tr>
      <w:tr w:rsidR="00DE61F6" w:rsidRPr="00822984" w:rsidTr="00DE61F6">
        <w:trPr>
          <w:trHeight w:val="279"/>
        </w:trPr>
        <w:tc>
          <w:tcPr>
            <w:tcW w:w="710" w:type="dxa"/>
            <w:vMerge w:val="restart"/>
          </w:tcPr>
          <w:p w:rsidR="00DE61F6" w:rsidRPr="00822984" w:rsidRDefault="00DE61F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17</w:t>
            </w:r>
            <w:r w:rsidR="00154655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DE61F6" w:rsidRPr="00822984" w:rsidRDefault="00DE61F6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Дивногорцева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О.В.</w:t>
            </w:r>
          </w:p>
        </w:tc>
        <w:tc>
          <w:tcPr>
            <w:tcW w:w="1559" w:type="dxa"/>
            <w:vMerge w:val="restart"/>
          </w:tcPr>
          <w:p w:rsidR="00DE61F6" w:rsidRPr="00822984" w:rsidRDefault="00DE61F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МБОУ-гимназия № 3</w:t>
            </w:r>
          </w:p>
        </w:tc>
        <w:tc>
          <w:tcPr>
            <w:tcW w:w="1276" w:type="dxa"/>
          </w:tcPr>
          <w:p w:rsidR="00DE61F6" w:rsidRPr="00822984" w:rsidRDefault="00DE61F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DE61F6" w:rsidRPr="00822984" w:rsidRDefault="00DE61F6" w:rsidP="00DE61F6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E61F6" w:rsidRPr="00822984" w:rsidRDefault="00DE61F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E61F6" w:rsidRPr="00822984" w:rsidRDefault="0053537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DE61F6" w:rsidRPr="00822984" w:rsidRDefault="0053537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2455342,27</w:t>
            </w:r>
          </w:p>
        </w:tc>
      </w:tr>
      <w:tr w:rsidR="00DE61F6" w:rsidRPr="00822984" w:rsidTr="00BC65B9">
        <w:trPr>
          <w:trHeight w:val="277"/>
        </w:trPr>
        <w:tc>
          <w:tcPr>
            <w:tcW w:w="710" w:type="dxa"/>
            <w:vMerge/>
          </w:tcPr>
          <w:p w:rsidR="00DE61F6" w:rsidRPr="00822984" w:rsidRDefault="00DE61F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E61F6" w:rsidRPr="00822984" w:rsidRDefault="00DE61F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61F6" w:rsidRPr="00822984" w:rsidRDefault="00DE61F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E61F6" w:rsidRPr="00822984" w:rsidRDefault="00DE61F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E61F6" w:rsidRPr="00822984" w:rsidRDefault="00DE61F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E61F6" w:rsidRPr="00822984" w:rsidRDefault="00DE61F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31,6</w:t>
            </w:r>
          </w:p>
        </w:tc>
        <w:tc>
          <w:tcPr>
            <w:tcW w:w="992" w:type="dxa"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E61F6" w:rsidRPr="00822984" w:rsidRDefault="00DE61F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61F6" w:rsidRPr="00822984" w:rsidRDefault="00DE61F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E61F6" w:rsidRPr="00822984" w:rsidTr="00BC65B9">
        <w:trPr>
          <w:trHeight w:val="277"/>
        </w:trPr>
        <w:tc>
          <w:tcPr>
            <w:tcW w:w="710" w:type="dxa"/>
            <w:vMerge/>
          </w:tcPr>
          <w:p w:rsidR="00DE61F6" w:rsidRPr="00822984" w:rsidRDefault="00DE61F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E61F6" w:rsidRPr="00822984" w:rsidRDefault="00DE61F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61F6" w:rsidRPr="00822984" w:rsidRDefault="00DE61F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E61F6" w:rsidRPr="00822984" w:rsidRDefault="00DE61F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E61F6" w:rsidRPr="00822984" w:rsidRDefault="00DE61F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E61F6" w:rsidRPr="00822984" w:rsidRDefault="00DE61F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54,2</w:t>
            </w:r>
          </w:p>
        </w:tc>
        <w:tc>
          <w:tcPr>
            <w:tcW w:w="992" w:type="dxa"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E61F6" w:rsidRPr="00822984" w:rsidRDefault="00DE61F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61F6" w:rsidRPr="00822984" w:rsidRDefault="00DE61F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DE61F6" w:rsidRPr="00822984" w:rsidTr="00BC65B9">
        <w:trPr>
          <w:trHeight w:val="277"/>
        </w:trPr>
        <w:tc>
          <w:tcPr>
            <w:tcW w:w="710" w:type="dxa"/>
            <w:vMerge/>
          </w:tcPr>
          <w:p w:rsidR="00DE61F6" w:rsidRPr="00822984" w:rsidRDefault="00DE61F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E61F6" w:rsidRPr="00822984" w:rsidRDefault="00DE61F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61F6" w:rsidRPr="00822984" w:rsidRDefault="00DE61F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E61F6" w:rsidRPr="00822984" w:rsidRDefault="00DE61F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Жилое строение без права регистрации проживания</w:t>
            </w:r>
          </w:p>
        </w:tc>
        <w:tc>
          <w:tcPr>
            <w:tcW w:w="1843" w:type="dxa"/>
          </w:tcPr>
          <w:p w:rsidR="00DE61F6" w:rsidRPr="00822984" w:rsidRDefault="00DE61F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DE61F6" w:rsidRPr="00822984" w:rsidRDefault="00DE61F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E61F6" w:rsidRPr="00822984" w:rsidRDefault="00DE61F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61F6" w:rsidRPr="00822984" w:rsidRDefault="00DE61F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E61F6" w:rsidRPr="00822984" w:rsidRDefault="00DE61F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535375" w:rsidRPr="00822984" w:rsidTr="00BC65B9">
        <w:trPr>
          <w:trHeight w:val="277"/>
        </w:trPr>
        <w:tc>
          <w:tcPr>
            <w:tcW w:w="710" w:type="dxa"/>
          </w:tcPr>
          <w:p w:rsidR="00535375" w:rsidRPr="00822984" w:rsidRDefault="0053537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17</w:t>
            </w:r>
            <w:r w:rsidR="00154655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535375" w:rsidRPr="00822984" w:rsidRDefault="00535375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Ткачева </w:t>
            </w:r>
            <w:r w:rsidR="00154655">
              <w:rPr>
                <w:sz w:val="18"/>
                <w:szCs w:val="18"/>
              </w:rPr>
              <w:t>В.Д.</w:t>
            </w:r>
          </w:p>
        </w:tc>
        <w:tc>
          <w:tcPr>
            <w:tcW w:w="1559" w:type="dxa"/>
          </w:tcPr>
          <w:p w:rsidR="00535375" w:rsidRPr="00822984" w:rsidRDefault="0053537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38</w:t>
            </w:r>
          </w:p>
        </w:tc>
        <w:tc>
          <w:tcPr>
            <w:tcW w:w="1276" w:type="dxa"/>
          </w:tcPr>
          <w:p w:rsidR="00535375" w:rsidRPr="00822984" w:rsidRDefault="0053537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535375" w:rsidRPr="00822984" w:rsidRDefault="00535375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535375" w:rsidRPr="00822984" w:rsidRDefault="0053537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43,1</w:t>
            </w:r>
          </w:p>
        </w:tc>
        <w:tc>
          <w:tcPr>
            <w:tcW w:w="992" w:type="dxa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535375" w:rsidRPr="00822984" w:rsidRDefault="0053537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35375" w:rsidRPr="00822984" w:rsidRDefault="0053537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764867,19</w:t>
            </w:r>
          </w:p>
        </w:tc>
      </w:tr>
      <w:tr w:rsidR="00535375" w:rsidRPr="00822984" w:rsidTr="00535375">
        <w:trPr>
          <w:trHeight w:val="413"/>
        </w:trPr>
        <w:tc>
          <w:tcPr>
            <w:tcW w:w="710" w:type="dxa"/>
            <w:vMerge w:val="restart"/>
          </w:tcPr>
          <w:p w:rsidR="00535375" w:rsidRPr="00822984" w:rsidRDefault="0053537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17</w:t>
            </w:r>
            <w:r w:rsidR="00154655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535375" w:rsidRPr="00822984" w:rsidRDefault="00535375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Плетнева </w:t>
            </w:r>
            <w:r w:rsidR="00154655">
              <w:rPr>
                <w:sz w:val="18"/>
                <w:szCs w:val="18"/>
              </w:rPr>
              <w:t>В.П.</w:t>
            </w:r>
          </w:p>
        </w:tc>
        <w:tc>
          <w:tcPr>
            <w:tcW w:w="1559" w:type="dxa"/>
            <w:vMerge w:val="restart"/>
          </w:tcPr>
          <w:p w:rsidR="00535375" w:rsidRPr="00822984" w:rsidRDefault="0053537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 СОШ № 36</w:t>
            </w:r>
          </w:p>
        </w:tc>
        <w:tc>
          <w:tcPr>
            <w:tcW w:w="1276" w:type="dxa"/>
          </w:tcPr>
          <w:p w:rsidR="00535375" w:rsidRPr="00822984" w:rsidRDefault="0053537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535375" w:rsidRPr="00822984" w:rsidRDefault="00535375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535375" w:rsidRPr="00822984" w:rsidRDefault="0053537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535375" w:rsidRPr="00822984" w:rsidRDefault="0053537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34,7</w:t>
            </w:r>
          </w:p>
        </w:tc>
        <w:tc>
          <w:tcPr>
            <w:tcW w:w="1134" w:type="dxa"/>
            <w:vMerge w:val="restart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535375" w:rsidRPr="00822984" w:rsidRDefault="0053537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747358,57</w:t>
            </w:r>
          </w:p>
        </w:tc>
      </w:tr>
      <w:tr w:rsidR="00535375" w:rsidRPr="00822984" w:rsidTr="00BC65B9">
        <w:trPr>
          <w:trHeight w:val="412"/>
        </w:trPr>
        <w:tc>
          <w:tcPr>
            <w:tcW w:w="710" w:type="dxa"/>
            <w:vMerge/>
          </w:tcPr>
          <w:p w:rsidR="00535375" w:rsidRPr="00822984" w:rsidRDefault="0053537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535375" w:rsidRPr="00822984" w:rsidRDefault="0053537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35375" w:rsidRPr="00822984" w:rsidRDefault="0053537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35375" w:rsidRPr="00822984" w:rsidRDefault="0053537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535375" w:rsidRPr="00822984" w:rsidRDefault="00535375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535375" w:rsidRPr="00822984" w:rsidRDefault="0053537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535375" w:rsidRPr="00822984" w:rsidRDefault="0053537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35375" w:rsidRPr="00822984" w:rsidRDefault="0053537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535375" w:rsidRPr="00822984" w:rsidTr="00BC65B9">
        <w:trPr>
          <w:trHeight w:val="412"/>
        </w:trPr>
        <w:tc>
          <w:tcPr>
            <w:tcW w:w="710" w:type="dxa"/>
          </w:tcPr>
          <w:p w:rsidR="00535375" w:rsidRPr="00822984" w:rsidRDefault="0053537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17</w:t>
            </w:r>
            <w:r w:rsidR="00154655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535375" w:rsidRPr="00822984" w:rsidRDefault="00535375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Исаева </w:t>
            </w:r>
            <w:r w:rsidR="00154655">
              <w:rPr>
                <w:sz w:val="18"/>
                <w:szCs w:val="18"/>
              </w:rPr>
              <w:t>О.В.</w:t>
            </w:r>
          </w:p>
        </w:tc>
        <w:tc>
          <w:tcPr>
            <w:tcW w:w="1559" w:type="dxa"/>
          </w:tcPr>
          <w:p w:rsidR="00535375" w:rsidRPr="00822984" w:rsidRDefault="0053537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107</w:t>
            </w:r>
          </w:p>
        </w:tc>
        <w:tc>
          <w:tcPr>
            <w:tcW w:w="1276" w:type="dxa"/>
          </w:tcPr>
          <w:p w:rsidR="00535375" w:rsidRPr="00822984" w:rsidRDefault="0053537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535375" w:rsidRPr="00822984" w:rsidRDefault="00535375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535375" w:rsidRPr="00822984" w:rsidRDefault="0053537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62,3</w:t>
            </w:r>
          </w:p>
        </w:tc>
        <w:tc>
          <w:tcPr>
            <w:tcW w:w="992" w:type="dxa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535375" w:rsidRPr="00822984" w:rsidRDefault="00595E03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35375" w:rsidRPr="00822984" w:rsidRDefault="0053537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535375" w:rsidRPr="00822984" w:rsidRDefault="0053537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502766,03</w:t>
            </w:r>
          </w:p>
        </w:tc>
      </w:tr>
      <w:tr w:rsidR="007E7B5B" w:rsidRPr="00822984" w:rsidTr="007E7B5B">
        <w:trPr>
          <w:trHeight w:val="555"/>
        </w:trPr>
        <w:tc>
          <w:tcPr>
            <w:tcW w:w="710" w:type="dxa"/>
            <w:vMerge w:val="restart"/>
          </w:tcPr>
          <w:p w:rsidR="007E7B5B" w:rsidRPr="00822984" w:rsidRDefault="007E7B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17</w:t>
            </w:r>
            <w:r w:rsidR="00154655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Merge w:val="restart"/>
          </w:tcPr>
          <w:p w:rsidR="007E7B5B" w:rsidRPr="00822984" w:rsidRDefault="007E7B5B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Глинская </w:t>
            </w:r>
            <w:r w:rsidR="00154655">
              <w:rPr>
                <w:sz w:val="18"/>
                <w:szCs w:val="18"/>
              </w:rPr>
              <w:t>С.А.</w:t>
            </w:r>
          </w:p>
        </w:tc>
        <w:tc>
          <w:tcPr>
            <w:tcW w:w="1559" w:type="dxa"/>
            <w:vMerge w:val="restart"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73</w:t>
            </w:r>
          </w:p>
        </w:tc>
        <w:tc>
          <w:tcPr>
            <w:tcW w:w="1276" w:type="dxa"/>
          </w:tcPr>
          <w:p w:rsidR="007E7B5B" w:rsidRPr="00822984" w:rsidRDefault="007E7B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E7B5B" w:rsidRPr="00822984" w:rsidRDefault="007E7B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74,9</w:t>
            </w:r>
          </w:p>
        </w:tc>
        <w:tc>
          <w:tcPr>
            <w:tcW w:w="992" w:type="dxa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7E7B5B" w:rsidRPr="00822984" w:rsidRDefault="007E7B5B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Qashgai</w:t>
            </w:r>
            <w:proofErr w:type="spellEnd"/>
          </w:p>
        </w:tc>
        <w:tc>
          <w:tcPr>
            <w:tcW w:w="1418" w:type="dxa"/>
            <w:vMerge w:val="restart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1277461,62</w:t>
            </w:r>
          </w:p>
        </w:tc>
      </w:tr>
      <w:tr w:rsidR="007E7B5B" w:rsidRPr="00822984" w:rsidTr="00BC65B9">
        <w:trPr>
          <w:trHeight w:val="555"/>
        </w:trPr>
        <w:tc>
          <w:tcPr>
            <w:tcW w:w="710" w:type="dxa"/>
            <w:vMerge/>
          </w:tcPr>
          <w:p w:rsidR="007E7B5B" w:rsidRPr="00822984" w:rsidRDefault="007E7B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E7B5B" w:rsidRPr="00822984" w:rsidRDefault="007E7B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сарай</w:t>
            </w:r>
          </w:p>
        </w:tc>
        <w:tc>
          <w:tcPr>
            <w:tcW w:w="1843" w:type="dxa"/>
          </w:tcPr>
          <w:p w:rsidR="007E7B5B" w:rsidRPr="00822984" w:rsidRDefault="007E7B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3,5</w:t>
            </w:r>
          </w:p>
        </w:tc>
        <w:tc>
          <w:tcPr>
            <w:tcW w:w="992" w:type="dxa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E7B5B" w:rsidRPr="00822984" w:rsidTr="007E7B5B">
        <w:trPr>
          <w:trHeight w:val="162"/>
        </w:trPr>
        <w:tc>
          <w:tcPr>
            <w:tcW w:w="710" w:type="dxa"/>
            <w:vMerge w:val="restart"/>
          </w:tcPr>
          <w:p w:rsidR="007E7B5B" w:rsidRPr="00822984" w:rsidRDefault="007E7B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154655">
              <w:rPr>
                <w:sz w:val="18"/>
                <w:szCs w:val="18"/>
              </w:rPr>
              <w:t>79</w:t>
            </w:r>
          </w:p>
        </w:tc>
        <w:tc>
          <w:tcPr>
            <w:tcW w:w="1416" w:type="dxa"/>
            <w:vMerge w:val="restart"/>
          </w:tcPr>
          <w:p w:rsidR="007E7B5B" w:rsidRPr="00822984" w:rsidRDefault="007E7B5B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Чернятьева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Г.Н.</w:t>
            </w:r>
          </w:p>
        </w:tc>
        <w:tc>
          <w:tcPr>
            <w:tcW w:w="1559" w:type="dxa"/>
            <w:vMerge w:val="restart"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МБЩУНОШ № 5</w:t>
            </w:r>
          </w:p>
        </w:tc>
        <w:tc>
          <w:tcPr>
            <w:tcW w:w="1276" w:type="dxa"/>
          </w:tcPr>
          <w:p w:rsidR="007E7B5B" w:rsidRPr="00822984" w:rsidRDefault="007E7B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7E7B5B" w:rsidRPr="00822984" w:rsidRDefault="007E7B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524</w:t>
            </w:r>
          </w:p>
        </w:tc>
        <w:tc>
          <w:tcPr>
            <w:tcW w:w="992" w:type="dxa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7E7B5B" w:rsidRPr="00822984" w:rsidRDefault="007E7B5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912970,44</w:t>
            </w:r>
          </w:p>
        </w:tc>
      </w:tr>
      <w:tr w:rsidR="007E7B5B" w:rsidRPr="00822984" w:rsidTr="00BC65B9">
        <w:trPr>
          <w:trHeight w:val="158"/>
        </w:trPr>
        <w:tc>
          <w:tcPr>
            <w:tcW w:w="710" w:type="dxa"/>
            <w:vMerge/>
          </w:tcPr>
          <w:p w:rsidR="007E7B5B" w:rsidRPr="00822984" w:rsidRDefault="007E7B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E7B5B" w:rsidRPr="00822984" w:rsidRDefault="007E7B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E7B5B" w:rsidRPr="00822984" w:rsidRDefault="007E7B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90,9</w:t>
            </w:r>
          </w:p>
        </w:tc>
        <w:tc>
          <w:tcPr>
            <w:tcW w:w="992" w:type="dxa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E7B5B" w:rsidRPr="00822984" w:rsidTr="00BC65B9">
        <w:trPr>
          <w:trHeight w:val="158"/>
        </w:trPr>
        <w:tc>
          <w:tcPr>
            <w:tcW w:w="710" w:type="dxa"/>
            <w:vMerge/>
          </w:tcPr>
          <w:p w:rsidR="007E7B5B" w:rsidRPr="00822984" w:rsidRDefault="007E7B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E7B5B" w:rsidRPr="00822984" w:rsidRDefault="007E7B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E7B5B" w:rsidRPr="00822984" w:rsidRDefault="007E7B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76,9</w:t>
            </w:r>
          </w:p>
        </w:tc>
        <w:tc>
          <w:tcPr>
            <w:tcW w:w="992" w:type="dxa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E7B5B" w:rsidRPr="00822984" w:rsidTr="00BC65B9">
        <w:trPr>
          <w:trHeight w:val="158"/>
        </w:trPr>
        <w:tc>
          <w:tcPr>
            <w:tcW w:w="710" w:type="dxa"/>
            <w:vMerge/>
          </w:tcPr>
          <w:p w:rsidR="007E7B5B" w:rsidRPr="00822984" w:rsidRDefault="007E7B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E7B5B" w:rsidRPr="00822984" w:rsidRDefault="007E7B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E7B5B" w:rsidRPr="00822984" w:rsidRDefault="007E7B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59,4</w:t>
            </w:r>
          </w:p>
        </w:tc>
        <w:tc>
          <w:tcPr>
            <w:tcW w:w="992" w:type="dxa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E7B5B" w:rsidRPr="00822984" w:rsidTr="00BC65B9">
        <w:trPr>
          <w:trHeight w:val="158"/>
        </w:trPr>
        <w:tc>
          <w:tcPr>
            <w:tcW w:w="710" w:type="dxa"/>
            <w:vMerge/>
          </w:tcPr>
          <w:p w:rsidR="007E7B5B" w:rsidRPr="00822984" w:rsidRDefault="007E7B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E7B5B" w:rsidRPr="00822984" w:rsidRDefault="007E7B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7E7B5B" w:rsidRPr="00822984" w:rsidRDefault="007E7B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98,21</w:t>
            </w:r>
          </w:p>
        </w:tc>
        <w:tc>
          <w:tcPr>
            <w:tcW w:w="992" w:type="dxa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E7B5B" w:rsidRPr="00822984" w:rsidTr="00BC65B9">
        <w:trPr>
          <w:trHeight w:val="158"/>
        </w:trPr>
        <w:tc>
          <w:tcPr>
            <w:tcW w:w="710" w:type="dxa"/>
            <w:vMerge/>
          </w:tcPr>
          <w:p w:rsidR="007E7B5B" w:rsidRPr="00822984" w:rsidRDefault="007E7B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E7B5B" w:rsidRPr="00822984" w:rsidRDefault="007E7B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7E7B5B" w:rsidRPr="00822984" w:rsidRDefault="007E7B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23,6</w:t>
            </w:r>
          </w:p>
        </w:tc>
        <w:tc>
          <w:tcPr>
            <w:tcW w:w="992" w:type="dxa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E7B5B" w:rsidRPr="00822984" w:rsidTr="00BC65B9">
        <w:trPr>
          <w:trHeight w:val="158"/>
        </w:trPr>
        <w:tc>
          <w:tcPr>
            <w:tcW w:w="710" w:type="dxa"/>
            <w:vMerge/>
          </w:tcPr>
          <w:p w:rsidR="007E7B5B" w:rsidRPr="00822984" w:rsidRDefault="007E7B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E7B5B" w:rsidRPr="00822984" w:rsidRDefault="007E7B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баня</w:t>
            </w:r>
          </w:p>
        </w:tc>
        <w:tc>
          <w:tcPr>
            <w:tcW w:w="1843" w:type="dxa"/>
          </w:tcPr>
          <w:p w:rsidR="007E7B5B" w:rsidRPr="00822984" w:rsidRDefault="007E7B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10,9</w:t>
            </w:r>
          </w:p>
        </w:tc>
        <w:tc>
          <w:tcPr>
            <w:tcW w:w="992" w:type="dxa"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E7B5B" w:rsidRPr="00822984" w:rsidRDefault="007E7B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E7B5B" w:rsidRPr="00822984" w:rsidRDefault="007E7B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E7B5B" w:rsidRPr="00822984" w:rsidRDefault="007E7B5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176C7" w:rsidRPr="00822984" w:rsidTr="00F176C7">
        <w:trPr>
          <w:trHeight w:val="555"/>
        </w:trPr>
        <w:tc>
          <w:tcPr>
            <w:tcW w:w="710" w:type="dxa"/>
            <w:vMerge w:val="restart"/>
          </w:tcPr>
          <w:p w:rsidR="00F176C7" w:rsidRPr="00822984" w:rsidRDefault="00F176C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</w:t>
            </w:r>
            <w:r w:rsidR="00154655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F176C7" w:rsidRPr="00822984" w:rsidRDefault="00F176C7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Васютина </w:t>
            </w:r>
            <w:r w:rsidR="00154655">
              <w:rPr>
                <w:sz w:val="18"/>
                <w:szCs w:val="18"/>
              </w:rPr>
              <w:t>Л.Л.</w:t>
            </w:r>
          </w:p>
        </w:tc>
        <w:tc>
          <w:tcPr>
            <w:tcW w:w="1559" w:type="dxa"/>
            <w:vMerge w:val="restart"/>
          </w:tcPr>
          <w:p w:rsidR="00F176C7" w:rsidRPr="00822984" w:rsidRDefault="00F176C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84</w:t>
            </w:r>
          </w:p>
        </w:tc>
        <w:tc>
          <w:tcPr>
            <w:tcW w:w="1276" w:type="dxa"/>
          </w:tcPr>
          <w:p w:rsidR="00F176C7" w:rsidRPr="00822984" w:rsidRDefault="00F176C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176C7" w:rsidRPr="00822984" w:rsidRDefault="00F176C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F176C7" w:rsidRPr="00822984" w:rsidRDefault="00F176C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F176C7" w:rsidRPr="00822984" w:rsidRDefault="00F176C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176C7" w:rsidRPr="00822984" w:rsidRDefault="00F176C7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Ford Focus</w:t>
            </w:r>
          </w:p>
        </w:tc>
        <w:tc>
          <w:tcPr>
            <w:tcW w:w="1418" w:type="dxa"/>
            <w:vMerge w:val="restart"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954230,58</w:t>
            </w:r>
          </w:p>
        </w:tc>
      </w:tr>
      <w:tr w:rsidR="00F176C7" w:rsidRPr="00822984" w:rsidTr="00BC65B9">
        <w:trPr>
          <w:trHeight w:val="555"/>
        </w:trPr>
        <w:tc>
          <w:tcPr>
            <w:tcW w:w="710" w:type="dxa"/>
            <w:vMerge/>
          </w:tcPr>
          <w:p w:rsidR="00F176C7" w:rsidRPr="00822984" w:rsidRDefault="00F176C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176C7" w:rsidRPr="00822984" w:rsidRDefault="00F176C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176C7" w:rsidRPr="00822984" w:rsidRDefault="00F176C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6C7" w:rsidRPr="00822984" w:rsidRDefault="00F176C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176C7" w:rsidRPr="00822984" w:rsidRDefault="00F176C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176C7" w:rsidRPr="00822984" w:rsidRDefault="00F176C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41,5</w:t>
            </w:r>
          </w:p>
        </w:tc>
        <w:tc>
          <w:tcPr>
            <w:tcW w:w="992" w:type="dxa"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176C7" w:rsidRPr="00822984" w:rsidRDefault="00F176C7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176C7" w:rsidRPr="00822984" w:rsidRDefault="00F176C7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176C7" w:rsidRPr="00822984" w:rsidTr="00F176C7">
        <w:trPr>
          <w:trHeight w:val="185"/>
        </w:trPr>
        <w:tc>
          <w:tcPr>
            <w:tcW w:w="710" w:type="dxa"/>
            <w:vMerge w:val="restart"/>
          </w:tcPr>
          <w:p w:rsidR="00F176C7" w:rsidRPr="00822984" w:rsidRDefault="00F176C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F176C7" w:rsidRPr="00822984" w:rsidRDefault="00F176C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F176C7" w:rsidRPr="00822984" w:rsidRDefault="00F176C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6C7" w:rsidRPr="00822984" w:rsidRDefault="00F176C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F176C7" w:rsidRPr="00822984" w:rsidRDefault="00F176C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176C7" w:rsidRPr="00822984" w:rsidRDefault="00F176C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F176C7" w:rsidRPr="00822984" w:rsidRDefault="00F176C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176C7" w:rsidRPr="00822984" w:rsidRDefault="00F176C7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378527,24</w:t>
            </w:r>
          </w:p>
        </w:tc>
      </w:tr>
      <w:tr w:rsidR="00F176C7" w:rsidRPr="00822984" w:rsidTr="00BC65B9">
        <w:trPr>
          <w:trHeight w:val="185"/>
        </w:trPr>
        <w:tc>
          <w:tcPr>
            <w:tcW w:w="710" w:type="dxa"/>
            <w:vMerge/>
          </w:tcPr>
          <w:p w:rsidR="00F176C7" w:rsidRPr="00822984" w:rsidRDefault="00F176C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176C7" w:rsidRPr="00822984" w:rsidRDefault="00F176C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176C7" w:rsidRPr="00822984" w:rsidRDefault="00F176C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6C7" w:rsidRPr="00822984" w:rsidRDefault="00154655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F176C7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F176C7" w:rsidRPr="00822984" w:rsidRDefault="00F176C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176C7" w:rsidRPr="00822984" w:rsidRDefault="00F176C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26,8</w:t>
            </w:r>
          </w:p>
        </w:tc>
        <w:tc>
          <w:tcPr>
            <w:tcW w:w="992" w:type="dxa"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176C7" w:rsidRPr="00822984" w:rsidRDefault="00F176C7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176C7" w:rsidRPr="00822984" w:rsidRDefault="00F176C7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F176C7" w:rsidRPr="00822984" w:rsidTr="00BC65B9">
        <w:trPr>
          <w:trHeight w:val="185"/>
        </w:trPr>
        <w:tc>
          <w:tcPr>
            <w:tcW w:w="710" w:type="dxa"/>
            <w:vMerge/>
          </w:tcPr>
          <w:p w:rsidR="00F176C7" w:rsidRPr="00822984" w:rsidRDefault="00F176C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176C7" w:rsidRPr="00822984" w:rsidRDefault="00F176C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176C7" w:rsidRPr="00822984" w:rsidRDefault="00F176C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176C7" w:rsidRPr="00822984" w:rsidRDefault="00F176C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F176C7" w:rsidRPr="00822984" w:rsidRDefault="00F176C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F176C7" w:rsidRPr="00822984" w:rsidRDefault="00F176C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176C7" w:rsidRPr="00822984" w:rsidRDefault="00F176C7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176C7" w:rsidRPr="00822984" w:rsidRDefault="00F176C7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176C7" w:rsidRPr="00822984" w:rsidRDefault="00F176C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D1607" w:rsidRPr="00822984" w:rsidTr="00BC65B9">
        <w:trPr>
          <w:trHeight w:val="185"/>
        </w:trPr>
        <w:tc>
          <w:tcPr>
            <w:tcW w:w="710" w:type="dxa"/>
          </w:tcPr>
          <w:p w:rsidR="009D1607" w:rsidRPr="00822984" w:rsidRDefault="009D160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</w:t>
            </w:r>
            <w:r w:rsidR="00154655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9D1607" w:rsidRPr="00822984" w:rsidRDefault="009D1607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Пронина </w:t>
            </w:r>
            <w:r w:rsidR="00154655">
              <w:rPr>
                <w:sz w:val="18"/>
                <w:szCs w:val="18"/>
              </w:rPr>
              <w:t>Е.В.</w:t>
            </w:r>
          </w:p>
        </w:tc>
        <w:tc>
          <w:tcPr>
            <w:tcW w:w="1559" w:type="dxa"/>
          </w:tcPr>
          <w:p w:rsidR="009D1607" w:rsidRPr="00822984" w:rsidRDefault="009D160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3</w:t>
            </w:r>
          </w:p>
        </w:tc>
        <w:tc>
          <w:tcPr>
            <w:tcW w:w="1276" w:type="dxa"/>
          </w:tcPr>
          <w:p w:rsidR="009D1607" w:rsidRPr="00822984" w:rsidRDefault="009D160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D1607" w:rsidRPr="00822984" w:rsidRDefault="009D160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D1607" w:rsidRPr="00822984" w:rsidRDefault="009D160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34,7</w:t>
            </w:r>
          </w:p>
        </w:tc>
        <w:tc>
          <w:tcPr>
            <w:tcW w:w="992" w:type="dxa"/>
          </w:tcPr>
          <w:p w:rsidR="009D1607" w:rsidRPr="00822984" w:rsidRDefault="009D160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9D1607" w:rsidRPr="00822984" w:rsidRDefault="009D160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9D1607" w:rsidRPr="00822984" w:rsidRDefault="009D160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D1607" w:rsidRPr="00822984" w:rsidRDefault="009D160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D1607" w:rsidRPr="00822984" w:rsidRDefault="009D1607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D1607" w:rsidRPr="00822984" w:rsidRDefault="009D160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460354,79</w:t>
            </w:r>
          </w:p>
        </w:tc>
      </w:tr>
      <w:tr w:rsidR="009D1607" w:rsidRPr="00822984" w:rsidTr="009D1607">
        <w:trPr>
          <w:trHeight w:val="413"/>
        </w:trPr>
        <w:tc>
          <w:tcPr>
            <w:tcW w:w="710" w:type="dxa"/>
            <w:vMerge w:val="restart"/>
          </w:tcPr>
          <w:p w:rsidR="009D1607" w:rsidRPr="00822984" w:rsidRDefault="009D160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</w:t>
            </w:r>
            <w:r w:rsidR="00154655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9D1607" w:rsidRPr="00822984" w:rsidRDefault="009D1607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Дронов </w:t>
            </w:r>
            <w:r w:rsidR="00154655">
              <w:rPr>
                <w:sz w:val="18"/>
                <w:szCs w:val="18"/>
              </w:rPr>
              <w:t>С.В.</w:t>
            </w:r>
          </w:p>
        </w:tc>
        <w:tc>
          <w:tcPr>
            <w:tcW w:w="1559" w:type="dxa"/>
            <w:vMerge w:val="restart"/>
          </w:tcPr>
          <w:p w:rsidR="009D1607" w:rsidRPr="00822984" w:rsidRDefault="009D160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28</w:t>
            </w:r>
          </w:p>
        </w:tc>
        <w:tc>
          <w:tcPr>
            <w:tcW w:w="1276" w:type="dxa"/>
          </w:tcPr>
          <w:p w:rsidR="009D1607" w:rsidRPr="00822984" w:rsidRDefault="009D160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D1607" w:rsidRPr="00822984" w:rsidRDefault="009D160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D1607" w:rsidRPr="00822984" w:rsidRDefault="009D160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9D1607" w:rsidRPr="00822984" w:rsidRDefault="009D160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D1607" w:rsidRPr="00822984" w:rsidRDefault="00927B3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9D1607" w:rsidRPr="00822984" w:rsidRDefault="00927B3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50,4</w:t>
            </w:r>
          </w:p>
        </w:tc>
        <w:tc>
          <w:tcPr>
            <w:tcW w:w="1134" w:type="dxa"/>
            <w:vMerge w:val="restart"/>
          </w:tcPr>
          <w:p w:rsidR="009D1607" w:rsidRPr="00822984" w:rsidRDefault="00927B3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9D1607" w:rsidRPr="00822984" w:rsidRDefault="009D1607" w:rsidP="00927B35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>Автомобили</w:t>
            </w:r>
            <w:r w:rsidRPr="00822984">
              <w:rPr>
                <w:sz w:val="18"/>
                <w:szCs w:val="18"/>
                <w:lang w:val="en-US"/>
              </w:rPr>
              <w:t xml:space="preserve"> </w:t>
            </w:r>
            <w:r w:rsidRPr="00822984">
              <w:rPr>
                <w:sz w:val="18"/>
                <w:szCs w:val="18"/>
              </w:rPr>
              <w:t>легковые</w:t>
            </w:r>
            <w:r w:rsidRPr="00822984">
              <w:rPr>
                <w:sz w:val="18"/>
                <w:szCs w:val="18"/>
                <w:lang w:val="en-US"/>
              </w:rPr>
              <w:t xml:space="preserve">: </w:t>
            </w:r>
          </w:p>
          <w:p w:rsidR="00927B35" w:rsidRPr="00822984" w:rsidRDefault="00927B35" w:rsidP="00927B35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  <w:lang w:val="en-US"/>
              </w:rPr>
              <w:t xml:space="preserve">NISSAN X-TRAIL 2.0 SPORT, MITSUBISHI PAJERO, </w:t>
            </w:r>
            <w:r w:rsidRPr="00822984">
              <w:rPr>
                <w:sz w:val="18"/>
                <w:szCs w:val="18"/>
              </w:rPr>
              <w:t>ГАЗ</w:t>
            </w:r>
            <w:r w:rsidRPr="00822984">
              <w:rPr>
                <w:sz w:val="18"/>
                <w:szCs w:val="18"/>
                <w:lang w:val="en-US"/>
              </w:rPr>
              <w:t xml:space="preserve"> 2402;</w:t>
            </w:r>
          </w:p>
          <w:p w:rsidR="00927B35" w:rsidRPr="00822984" w:rsidRDefault="00927B35" w:rsidP="00927B3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Автоприцеп МЗСА 817710;</w:t>
            </w:r>
          </w:p>
          <w:p w:rsidR="00927B35" w:rsidRPr="00822984" w:rsidRDefault="00927B35" w:rsidP="00927B35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Лодка ПВХ </w:t>
            </w:r>
            <w:proofErr w:type="spellStart"/>
            <w:r w:rsidRPr="00822984">
              <w:rPr>
                <w:sz w:val="18"/>
                <w:szCs w:val="18"/>
              </w:rPr>
              <w:t>снинтрей</w:t>
            </w:r>
            <w:proofErr w:type="spellEnd"/>
          </w:p>
        </w:tc>
        <w:tc>
          <w:tcPr>
            <w:tcW w:w="1418" w:type="dxa"/>
            <w:vMerge w:val="restart"/>
          </w:tcPr>
          <w:p w:rsidR="009D1607" w:rsidRPr="00822984" w:rsidRDefault="009D160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784522,96</w:t>
            </w:r>
            <w:ins w:id="0" w:author="Морозова" w:date="2014-05-20T17:16:00Z">
              <w:r w:rsidR="00927B35" w:rsidRPr="00822984">
                <w:rPr>
                  <w:sz w:val="18"/>
                  <w:szCs w:val="18"/>
                </w:rPr>
                <w:t xml:space="preserve"> </w:t>
              </w:r>
            </w:ins>
          </w:p>
        </w:tc>
      </w:tr>
      <w:tr w:rsidR="009D1607" w:rsidRPr="00822984" w:rsidTr="00BC65B9">
        <w:trPr>
          <w:trHeight w:val="412"/>
        </w:trPr>
        <w:tc>
          <w:tcPr>
            <w:tcW w:w="710" w:type="dxa"/>
            <w:vMerge/>
          </w:tcPr>
          <w:p w:rsidR="009D1607" w:rsidRPr="00822984" w:rsidRDefault="009D160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D1607" w:rsidRPr="00822984" w:rsidRDefault="009D160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D1607" w:rsidRPr="00822984" w:rsidRDefault="009D160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D1607" w:rsidRPr="00822984" w:rsidRDefault="009D160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9D1607" w:rsidRPr="00822984" w:rsidRDefault="009D160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D1607" w:rsidRPr="00822984" w:rsidRDefault="009D160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9D1607" w:rsidRPr="00822984" w:rsidRDefault="009D160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D1607" w:rsidRPr="00822984" w:rsidRDefault="009D1607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D1607" w:rsidRPr="00822984" w:rsidRDefault="009D160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D1607" w:rsidRPr="00822984" w:rsidRDefault="009D160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D1607" w:rsidRPr="00822984" w:rsidRDefault="009D1607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D1607" w:rsidRPr="00822984" w:rsidRDefault="009D1607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27B35" w:rsidRPr="00822984" w:rsidTr="00927B35">
        <w:trPr>
          <w:trHeight w:val="203"/>
        </w:trPr>
        <w:tc>
          <w:tcPr>
            <w:tcW w:w="710" w:type="dxa"/>
            <w:vMerge w:val="restart"/>
          </w:tcPr>
          <w:p w:rsidR="00927B35" w:rsidRPr="00822984" w:rsidRDefault="00927B3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27B35" w:rsidRPr="00822984" w:rsidRDefault="00927B3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927B35" w:rsidRPr="00822984" w:rsidRDefault="00927B3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27B35" w:rsidRPr="00822984" w:rsidRDefault="0001254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27B35" w:rsidRPr="00822984" w:rsidRDefault="0001254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27B35" w:rsidRPr="00822984" w:rsidRDefault="0001254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50,4</w:t>
            </w:r>
          </w:p>
        </w:tc>
        <w:tc>
          <w:tcPr>
            <w:tcW w:w="992" w:type="dxa"/>
          </w:tcPr>
          <w:p w:rsidR="00927B35" w:rsidRPr="00822984" w:rsidRDefault="0001254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27B35" w:rsidRPr="00822984" w:rsidRDefault="0001254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27B35" w:rsidRPr="00822984" w:rsidRDefault="00927B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27B35" w:rsidRPr="00822984" w:rsidRDefault="00927B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27B35" w:rsidRPr="00822984" w:rsidRDefault="0001254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ИЖ 2717</w:t>
            </w:r>
          </w:p>
        </w:tc>
        <w:tc>
          <w:tcPr>
            <w:tcW w:w="1418" w:type="dxa"/>
            <w:vMerge w:val="restart"/>
          </w:tcPr>
          <w:p w:rsidR="00927B35" w:rsidRPr="00822984" w:rsidRDefault="00927B3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254107,48</w:t>
            </w:r>
          </w:p>
        </w:tc>
      </w:tr>
      <w:tr w:rsidR="00927B35" w:rsidRPr="00822984" w:rsidTr="00BC65B9">
        <w:trPr>
          <w:trHeight w:val="202"/>
        </w:trPr>
        <w:tc>
          <w:tcPr>
            <w:tcW w:w="710" w:type="dxa"/>
            <w:vMerge/>
          </w:tcPr>
          <w:p w:rsidR="00927B35" w:rsidRPr="00822984" w:rsidRDefault="00927B3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27B35" w:rsidRPr="00822984" w:rsidRDefault="00927B3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7B35" w:rsidRPr="00822984" w:rsidRDefault="00927B3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27B35" w:rsidRPr="00822984" w:rsidRDefault="0001254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927B35" w:rsidRPr="00822984" w:rsidRDefault="0001254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27B35" w:rsidRPr="00822984" w:rsidRDefault="0001254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927B35" w:rsidRPr="00822984" w:rsidRDefault="0001254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27B35" w:rsidRPr="00822984" w:rsidRDefault="00927B35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27B35" w:rsidRPr="00822984" w:rsidRDefault="00927B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27B35" w:rsidRPr="00822984" w:rsidRDefault="00927B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7B35" w:rsidRPr="00822984" w:rsidRDefault="00927B3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27B35" w:rsidRPr="00822984" w:rsidRDefault="00927B35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01254B" w:rsidRPr="00822984" w:rsidTr="0001254B">
        <w:trPr>
          <w:trHeight w:val="550"/>
        </w:trPr>
        <w:tc>
          <w:tcPr>
            <w:tcW w:w="710" w:type="dxa"/>
            <w:vMerge w:val="restart"/>
          </w:tcPr>
          <w:p w:rsidR="0001254B" w:rsidRPr="00822984" w:rsidRDefault="0001254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</w:t>
            </w:r>
            <w:r w:rsidR="00154655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01254B" w:rsidRPr="00822984" w:rsidRDefault="0001254B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Крайнева </w:t>
            </w:r>
            <w:r w:rsidR="00154655">
              <w:rPr>
                <w:sz w:val="18"/>
                <w:szCs w:val="18"/>
              </w:rPr>
              <w:t>Л.С.</w:t>
            </w:r>
          </w:p>
        </w:tc>
        <w:tc>
          <w:tcPr>
            <w:tcW w:w="1559" w:type="dxa"/>
            <w:vMerge w:val="restart"/>
          </w:tcPr>
          <w:p w:rsidR="0001254B" w:rsidRPr="00822984" w:rsidRDefault="0001254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МБВОУ-вечерняя общеобразовательная школа № 1</w:t>
            </w:r>
          </w:p>
        </w:tc>
        <w:tc>
          <w:tcPr>
            <w:tcW w:w="1276" w:type="dxa"/>
          </w:tcPr>
          <w:p w:rsidR="0001254B" w:rsidRPr="00822984" w:rsidRDefault="0001254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01254B" w:rsidRPr="00822984" w:rsidRDefault="0001254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01254B" w:rsidRPr="00822984" w:rsidRDefault="0001254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672</w:t>
            </w:r>
          </w:p>
        </w:tc>
        <w:tc>
          <w:tcPr>
            <w:tcW w:w="992" w:type="dxa"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01254B" w:rsidRPr="00822984" w:rsidRDefault="0001254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01254B" w:rsidRPr="00822984" w:rsidRDefault="0001254B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KIA CERATO</w:t>
            </w:r>
          </w:p>
        </w:tc>
        <w:tc>
          <w:tcPr>
            <w:tcW w:w="1418" w:type="dxa"/>
            <w:vMerge w:val="restart"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751474,33</w:t>
            </w:r>
          </w:p>
        </w:tc>
      </w:tr>
      <w:tr w:rsidR="0001254B" w:rsidRPr="00822984" w:rsidTr="00BC65B9">
        <w:trPr>
          <w:trHeight w:val="550"/>
        </w:trPr>
        <w:tc>
          <w:tcPr>
            <w:tcW w:w="710" w:type="dxa"/>
            <w:vMerge/>
          </w:tcPr>
          <w:p w:rsidR="0001254B" w:rsidRPr="00822984" w:rsidRDefault="0001254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01254B" w:rsidRPr="00822984" w:rsidRDefault="0001254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1254B" w:rsidRPr="00822984" w:rsidRDefault="0001254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1254B" w:rsidRPr="00822984" w:rsidRDefault="0001254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01254B" w:rsidRPr="00822984" w:rsidRDefault="0001254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01254B" w:rsidRPr="00822984" w:rsidRDefault="0001254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66,3</w:t>
            </w:r>
          </w:p>
        </w:tc>
        <w:tc>
          <w:tcPr>
            <w:tcW w:w="992" w:type="dxa"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01254B" w:rsidRPr="00822984" w:rsidRDefault="0001254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1254B" w:rsidRPr="00822984" w:rsidRDefault="0001254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01254B" w:rsidRPr="00822984" w:rsidTr="00BC65B9">
        <w:trPr>
          <w:trHeight w:val="550"/>
        </w:trPr>
        <w:tc>
          <w:tcPr>
            <w:tcW w:w="710" w:type="dxa"/>
            <w:vMerge/>
          </w:tcPr>
          <w:p w:rsidR="0001254B" w:rsidRPr="00822984" w:rsidRDefault="0001254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01254B" w:rsidRPr="00822984" w:rsidRDefault="0001254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1254B" w:rsidRPr="00822984" w:rsidRDefault="0001254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1254B" w:rsidRPr="00822984" w:rsidRDefault="0001254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01254B" w:rsidRPr="00822984" w:rsidRDefault="0001254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01254B" w:rsidRPr="00822984" w:rsidRDefault="0001254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01254B" w:rsidRPr="00822984" w:rsidRDefault="0001254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1254B" w:rsidRPr="00822984" w:rsidRDefault="0001254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1254B" w:rsidRPr="00822984" w:rsidRDefault="0001254B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5A025E" w:rsidRPr="00822984" w:rsidTr="00BC65B9">
        <w:trPr>
          <w:trHeight w:val="550"/>
        </w:trPr>
        <w:tc>
          <w:tcPr>
            <w:tcW w:w="710" w:type="dxa"/>
          </w:tcPr>
          <w:p w:rsidR="005A025E" w:rsidRPr="00822984" w:rsidRDefault="005A025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</w:t>
            </w:r>
            <w:r w:rsidR="00154655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5A025E" w:rsidRPr="00822984" w:rsidRDefault="005A025E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Гришина </w:t>
            </w:r>
            <w:r w:rsidR="00154655">
              <w:rPr>
                <w:sz w:val="18"/>
                <w:szCs w:val="18"/>
              </w:rPr>
              <w:t>М.А.</w:t>
            </w:r>
          </w:p>
        </w:tc>
        <w:tc>
          <w:tcPr>
            <w:tcW w:w="1559" w:type="dxa"/>
          </w:tcPr>
          <w:p w:rsidR="005A025E" w:rsidRPr="00822984" w:rsidRDefault="005A025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МОУДОД «Детско-юношеская спортивная школа «Игровые виды спорта»</w:t>
            </w:r>
          </w:p>
        </w:tc>
        <w:tc>
          <w:tcPr>
            <w:tcW w:w="1276" w:type="dxa"/>
          </w:tcPr>
          <w:p w:rsidR="005A025E" w:rsidRPr="00822984" w:rsidRDefault="005A025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5A025E" w:rsidRPr="00822984" w:rsidRDefault="005A025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5A025E" w:rsidRPr="00822984" w:rsidRDefault="005A025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43,6</w:t>
            </w:r>
          </w:p>
        </w:tc>
        <w:tc>
          <w:tcPr>
            <w:tcW w:w="992" w:type="dxa"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5A025E" w:rsidRPr="00822984" w:rsidRDefault="005A025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A025E" w:rsidRPr="00822984" w:rsidRDefault="005A025E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Hyundai ix 35</w:t>
            </w:r>
          </w:p>
        </w:tc>
        <w:tc>
          <w:tcPr>
            <w:tcW w:w="1418" w:type="dxa"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664562,94</w:t>
            </w:r>
          </w:p>
        </w:tc>
      </w:tr>
      <w:tr w:rsidR="005A025E" w:rsidRPr="00822984" w:rsidTr="005A025E">
        <w:trPr>
          <w:trHeight w:val="825"/>
        </w:trPr>
        <w:tc>
          <w:tcPr>
            <w:tcW w:w="710" w:type="dxa"/>
            <w:vMerge w:val="restart"/>
          </w:tcPr>
          <w:p w:rsidR="005A025E" w:rsidRPr="00822984" w:rsidRDefault="005A025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</w:t>
            </w:r>
            <w:r w:rsidR="00154655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Merge w:val="restart"/>
          </w:tcPr>
          <w:p w:rsidR="005A025E" w:rsidRPr="00822984" w:rsidRDefault="005A025E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Покровская </w:t>
            </w:r>
            <w:r w:rsidR="00154655">
              <w:rPr>
                <w:sz w:val="18"/>
                <w:szCs w:val="18"/>
              </w:rPr>
              <w:t>И.П.</w:t>
            </w:r>
          </w:p>
        </w:tc>
        <w:tc>
          <w:tcPr>
            <w:tcW w:w="1559" w:type="dxa"/>
            <w:vMerge w:val="restart"/>
          </w:tcPr>
          <w:p w:rsidR="005A025E" w:rsidRPr="00822984" w:rsidRDefault="005A025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МОУДОД «Детско-юношеская спортивная школа № 6»</w:t>
            </w:r>
          </w:p>
        </w:tc>
        <w:tc>
          <w:tcPr>
            <w:tcW w:w="1276" w:type="dxa"/>
          </w:tcPr>
          <w:p w:rsidR="005A025E" w:rsidRPr="00822984" w:rsidRDefault="005A025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5A025E" w:rsidRPr="00822984" w:rsidRDefault="005A025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5A025E" w:rsidRPr="00822984" w:rsidRDefault="005A025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50,8</w:t>
            </w:r>
          </w:p>
        </w:tc>
        <w:tc>
          <w:tcPr>
            <w:tcW w:w="992" w:type="dxa"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5A025E" w:rsidRPr="00822984" w:rsidRDefault="005A025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5A025E" w:rsidRPr="00822984" w:rsidRDefault="005A025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654956,83</w:t>
            </w:r>
          </w:p>
        </w:tc>
      </w:tr>
      <w:tr w:rsidR="005A025E" w:rsidRPr="00822984" w:rsidTr="00BC65B9">
        <w:trPr>
          <w:trHeight w:val="825"/>
        </w:trPr>
        <w:tc>
          <w:tcPr>
            <w:tcW w:w="710" w:type="dxa"/>
            <w:vMerge/>
          </w:tcPr>
          <w:p w:rsidR="005A025E" w:rsidRPr="00822984" w:rsidRDefault="005A025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5A025E" w:rsidRPr="00822984" w:rsidRDefault="005A025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A025E" w:rsidRPr="00822984" w:rsidRDefault="005A025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A025E" w:rsidRPr="00822984" w:rsidRDefault="005A025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5A025E" w:rsidRPr="00822984" w:rsidRDefault="005A025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5A025E" w:rsidRPr="00822984" w:rsidRDefault="005A025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30,6</w:t>
            </w:r>
          </w:p>
        </w:tc>
        <w:tc>
          <w:tcPr>
            <w:tcW w:w="992" w:type="dxa"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5A025E" w:rsidRPr="00822984" w:rsidRDefault="005A025E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A025E" w:rsidRPr="00822984" w:rsidRDefault="005A025E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A025E" w:rsidRPr="00822984" w:rsidRDefault="005A025E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CB5A01" w:rsidRPr="00822984" w:rsidTr="00CB5A01">
        <w:trPr>
          <w:trHeight w:val="555"/>
        </w:trPr>
        <w:tc>
          <w:tcPr>
            <w:tcW w:w="710" w:type="dxa"/>
            <w:vMerge w:val="restart"/>
          </w:tcPr>
          <w:p w:rsidR="00CB5A01" w:rsidRPr="00822984" w:rsidRDefault="00CB5A0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</w:t>
            </w:r>
            <w:r w:rsidR="00154655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CB5A01" w:rsidRPr="00822984" w:rsidRDefault="00CB5A01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Бордашова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А.В.</w:t>
            </w:r>
          </w:p>
        </w:tc>
        <w:tc>
          <w:tcPr>
            <w:tcW w:w="1559" w:type="dxa"/>
            <w:vMerge w:val="restart"/>
          </w:tcPr>
          <w:p w:rsidR="00CB5A01" w:rsidRPr="00822984" w:rsidRDefault="00CB5A0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21</w:t>
            </w:r>
          </w:p>
        </w:tc>
        <w:tc>
          <w:tcPr>
            <w:tcW w:w="1276" w:type="dxa"/>
          </w:tcPr>
          <w:p w:rsidR="00CB5A01" w:rsidRPr="00822984" w:rsidRDefault="00CB5A0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CB5A01" w:rsidRPr="00822984" w:rsidRDefault="00CB5A01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CB5A01" w:rsidRPr="00822984" w:rsidRDefault="00CB5A0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86,2</w:t>
            </w:r>
          </w:p>
        </w:tc>
        <w:tc>
          <w:tcPr>
            <w:tcW w:w="992" w:type="dxa"/>
          </w:tcPr>
          <w:p w:rsidR="00CB5A01" w:rsidRPr="00822984" w:rsidRDefault="00CB5A0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CB5A01" w:rsidRPr="00822984" w:rsidRDefault="00CB5A0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CB5A01" w:rsidRPr="00822984" w:rsidRDefault="00CB5A0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CB5A01" w:rsidRPr="00822984" w:rsidRDefault="00CB5A0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B5A01" w:rsidRPr="00822984" w:rsidRDefault="00CB5A01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</w:t>
            </w:r>
            <w:r w:rsidRPr="00822984">
              <w:rPr>
                <w:sz w:val="18"/>
                <w:szCs w:val="18"/>
                <w:lang w:val="en-US"/>
              </w:rPr>
              <w:t xml:space="preserve"> Ford Focus</w:t>
            </w:r>
          </w:p>
        </w:tc>
        <w:tc>
          <w:tcPr>
            <w:tcW w:w="1418" w:type="dxa"/>
            <w:vMerge w:val="restart"/>
          </w:tcPr>
          <w:p w:rsidR="00CB5A01" w:rsidRPr="00822984" w:rsidRDefault="00CB5A0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568887,34</w:t>
            </w:r>
          </w:p>
        </w:tc>
      </w:tr>
      <w:tr w:rsidR="00CB5A01" w:rsidRPr="00822984" w:rsidTr="00BC65B9">
        <w:trPr>
          <w:trHeight w:val="555"/>
        </w:trPr>
        <w:tc>
          <w:tcPr>
            <w:tcW w:w="710" w:type="dxa"/>
            <w:vMerge/>
          </w:tcPr>
          <w:p w:rsidR="00CB5A01" w:rsidRPr="00822984" w:rsidRDefault="00CB5A0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CB5A01" w:rsidRPr="00822984" w:rsidRDefault="00CB5A0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B5A01" w:rsidRPr="00822984" w:rsidRDefault="00CB5A0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B5A01" w:rsidRPr="00822984" w:rsidRDefault="00CB5A0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CB5A01" w:rsidRPr="00822984" w:rsidRDefault="00CB5A01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CB5A01" w:rsidRPr="00822984" w:rsidRDefault="00CB5A0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46,6</w:t>
            </w:r>
          </w:p>
        </w:tc>
        <w:tc>
          <w:tcPr>
            <w:tcW w:w="992" w:type="dxa"/>
          </w:tcPr>
          <w:p w:rsidR="00CB5A01" w:rsidRPr="00822984" w:rsidRDefault="00CB5A0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CB5A01" w:rsidRPr="00822984" w:rsidRDefault="00CB5A0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B5A01" w:rsidRPr="00822984" w:rsidRDefault="00CB5A0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B5A01" w:rsidRPr="00822984" w:rsidRDefault="00CB5A0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B5A01" w:rsidRPr="00822984" w:rsidRDefault="00CB5A0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B5A01" w:rsidRPr="00822984" w:rsidRDefault="00CB5A01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F1A96" w:rsidRPr="00822984" w:rsidTr="007F1A96">
        <w:trPr>
          <w:trHeight w:val="141"/>
        </w:trPr>
        <w:tc>
          <w:tcPr>
            <w:tcW w:w="710" w:type="dxa"/>
            <w:vMerge w:val="restart"/>
          </w:tcPr>
          <w:p w:rsidR="007F1A96" w:rsidRPr="00822984" w:rsidRDefault="007F1A9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F1A96" w:rsidRPr="00822984" w:rsidRDefault="007F1A9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7F1A96" w:rsidRPr="00822984" w:rsidRDefault="007F1A9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vMerge w:val="restart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1200</w:t>
            </w:r>
          </w:p>
        </w:tc>
        <w:tc>
          <w:tcPr>
            <w:tcW w:w="1134" w:type="dxa"/>
            <w:vMerge w:val="restart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7F1A96" w:rsidRPr="00822984" w:rsidRDefault="007F1A96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Автомобили легковые: ВАЗ 21099, </w:t>
            </w:r>
          </w:p>
          <w:p w:rsidR="007F1A96" w:rsidRPr="00822984" w:rsidRDefault="007F1A96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  <w:lang w:val="en-US"/>
              </w:rPr>
              <w:t>Nissan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Pathfinder</w:t>
            </w:r>
          </w:p>
        </w:tc>
        <w:tc>
          <w:tcPr>
            <w:tcW w:w="1418" w:type="dxa"/>
            <w:vMerge w:val="restart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1872417,56</w:t>
            </w:r>
          </w:p>
        </w:tc>
      </w:tr>
      <w:tr w:rsidR="007F1A96" w:rsidRPr="00822984" w:rsidTr="00BC65B9">
        <w:trPr>
          <w:trHeight w:val="138"/>
        </w:trPr>
        <w:tc>
          <w:tcPr>
            <w:tcW w:w="710" w:type="dxa"/>
            <w:vMerge/>
          </w:tcPr>
          <w:p w:rsidR="007F1A96" w:rsidRPr="00822984" w:rsidRDefault="007F1A9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F1A96" w:rsidRPr="00822984" w:rsidRDefault="007F1A9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F1A96" w:rsidRPr="00822984" w:rsidRDefault="007F1A9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86,2</w:t>
            </w:r>
          </w:p>
        </w:tc>
        <w:tc>
          <w:tcPr>
            <w:tcW w:w="992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F1A96" w:rsidRPr="00822984" w:rsidRDefault="007F1A9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F1A96" w:rsidRPr="00822984" w:rsidTr="00BC65B9">
        <w:trPr>
          <w:trHeight w:val="138"/>
        </w:trPr>
        <w:tc>
          <w:tcPr>
            <w:tcW w:w="710" w:type="dxa"/>
            <w:vMerge/>
          </w:tcPr>
          <w:p w:rsidR="007F1A96" w:rsidRPr="00822984" w:rsidRDefault="007F1A9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F1A96" w:rsidRPr="00822984" w:rsidRDefault="007F1A9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7F1A96" w:rsidRPr="00822984" w:rsidRDefault="007F1A9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F1A96" w:rsidRPr="00822984" w:rsidRDefault="007F1A9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F1A96" w:rsidRPr="00822984" w:rsidTr="00BC65B9">
        <w:trPr>
          <w:trHeight w:val="138"/>
        </w:trPr>
        <w:tc>
          <w:tcPr>
            <w:tcW w:w="710" w:type="dxa"/>
            <w:vMerge/>
          </w:tcPr>
          <w:p w:rsidR="007F1A96" w:rsidRPr="00822984" w:rsidRDefault="007F1A9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F1A96" w:rsidRPr="00822984" w:rsidRDefault="007F1A9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7F1A96" w:rsidRPr="00822984" w:rsidRDefault="007F1A9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25,4</w:t>
            </w:r>
          </w:p>
        </w:tc>
        <w:tc>
          <w:tcPr>
            <w:tcW w:w="992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F1A96" w:rsidRPr="00822984" w:rsidRDefault="007F1A9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7F1A96" w:rsidRPr="00822984" w:rsidTr="00BC65B9">
        <w:trPr>
          <w:trHeight w:val="138"/>
        </w:trPr>
        <w:tc>
          <w:tcPr>
            <w:tcW w:w="710" w:type="dxa"/>
          </w:tcPr>
          <w:p w:rsidR="007F1A96" w:rsidRPr="00822984" w:rsidRDefault="007F1A9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F1A96" w:rsidRPr="00822984" w:rsidRDefault="007F1A9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7F1A96" w:rsidRPr="00822984" w:rsidRDefault="007F1A96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86,2</w:t>
            </w:r>
          </w:p>
        </w:tc>
        <w:tc>
          <w:tcPr>
            <w:tcW w:w="1134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7F1A96" w:rsidRPr="00822984" w:rsidRDefault="007F1A96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7F1A96" w:rsidRPr="00822984" w:rsidTr="00BC65B9">
        <w:trPr>
          <w:trHeight w:val="138"/>
        </w:trPr>
        <w:tc>
          <w:tcPr>
            <w:tcW w:w="710" w:type="dxa"/>
          </w:tcPr>
          <w:p w:rsidR="007F1A96" w:rsidRPr="00822984" w:rsidRDefault="007F1A9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F1A96" w:rsidRPr="00822984" w:rsidRDefault="007F1A9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F1A96" w:rsidRPr="00822984" w:rsidRDefault="007F1A9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7F1A96" w:rsidRPr="00822984" w:rsidRDefault="007F1A96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F1A96" w:rsidRPr="00822984" w:rsidRDefault="007F1A9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86,2</w:t>
            </w:r>
          </w:p>
        </w:tc>
        <w:tc>
          <w:tcPr>
            <w:tcW w:w="1134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7F1A96" w:rsidRPr="00822984" w:rsidRDefault="007F1A96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7F1A96" w:rsidRPr="00822984" w:rsidRDefault="007F1A9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AF2A0E" w:rsidRPr="00822984" w:rsidTr="00BC65B9">
        <w:trPr>
          <w:trHeight w:val="138"/>
        </w:trPr>
        <w:tc>
          <w:tcPr>
            <w:tcW w:w="710" w:type="dxa"/>
          </w:tcPr>
          <w:p w:rsidR="00AF2A0E" w:rsidRPr="00822984" w:rsidRDefault="00AF2A0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</w:t>
            </w:r>
            <w:r w:rsidR="00154655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AF2A0E" w:rsidRPr="00822984" w:rsidRDefault="00AF2A0E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Лерер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О.А.</w:t>
            </w:r>
          </w:p>
        </w:tc>
        <w:tc>
          <w:tcPr>
            <w:tcW w:w="1559" w:type="dxa"/>
          </w:tcPr>
          <w:p w:rsidR="00AF2A0E" w:rsidRPr="00822984" w:rsidRDefault="00AF2A0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 «МУК города Тулы»</w:t>
            </w:r>
          </w:p>
        </w:tc>
        <w:tc>
          <w:tcPr>
            <w:tcW w:w="1276" w:type="dxa"/>
          </w:tcPr>
          <w:p w:rsidR="00AF2A0E" w:rsidRPr="00822984" w:rsidRDefault="00AF2A0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F2A0E" w:rsidRPr="00822984" w:rsidRDefault="00AF2A0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AF2A0E" w:rsidRPr="00822984" w:rsidRDefault="00AF2A0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56,4</w:t>
            </w:r>
          </w:p>
        </w:tc>
        <w:tc>
          <w:tcPr>
            <w:tcW w:w="992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F2A0E" w:rsidRPr="00822984" w:rsidRDefault="00AF2A0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F2A0E" w:rsidRPr="00822984" w:rsidRDefault="00AF2A0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789191,50</w:t>
            </w:r>
          </w:p>
        </w:tc>
      </w:tr>
      <w:tr w:rsidR="00AF2A0E" w:rsidRPr="00822984" w:rsidTr="00BC65B9">
        <w:trPr>
          <w:trHeight w:val="138"/>
        </w:trPr>
        <w:tc>
          <w:tcPr>
            <w:tcW w:w="710" w:type="dxa"/>
          </w:tcPr>
          <w:p w:rsidR="00AF2A0E" w:rsidRPr="00822984" w:rsidRDefault="00AF2A0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AF2A0E" w:rsidRPr="00822984" w:rsidRDefault="00AF2A0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AF2A0E" w:rsidRPr="00822984" w:rsidRDefault="00AF2A0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2A0E" w:rsidRPr="00822984" w:rsidRDefault="00AF2A0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F2A0E" w:rsidRPr="00822984" w:rsidRDefault="00AF2A0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AF2A0E" w:rsidRPr="00822984" w:rsidRDefault="00AF2A0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56,4</w:t>
            </w:r>
          </w:p>
        </w:tc>
        <w:tc>
          <w:tcPr>
            <w:tcW w:w="992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F2A0E" w:rsidRPr="00822984" w:rsidRDefault="00AF2A0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F2A0E" w:rsidRPr="00822984" w:rsidRDefault="00AF2A0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147930,02</w:t>
            </w:r>
          </w:p>
        </w:tc>
      </w:tr>
      <w:tr w:rsidR="00AF2A0E" w:rsidRPr="00822984" w:rsidTr="00BC65B9">
        <w:trPr>
          <w:trHeight w:val="138"/>
        </w:trPr>
        <w:tc>
          <w:tcPr>
            <w:tcW w:w="710" w:type="dxa"/>
          </w:tcPr>
          <w:p w:rsidR="00AF2A0E" w:rsidRPr="00822984" w:rsidRDefault="00AF2A0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18</w:t>
            </w:r>
            <w:r w:rsidR="00154655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AF2A0E" w:rsidRPr="00822984" w:rsidRDefault="00AF2A0E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Савина </w:t>
            </w:r>
            <w:r w:rsidR="00154655">
              <w:rPr>
                <w:sz w:val="18"/>
                <w:szCs w:val="18"/>
              </w:rPr>
              <w:t>Е.В.</w:t>
            </w:r>
          </w:p>
        </w:tc>
        <w:tc>
          <w:tcPr>
            <w:tcW w:w="1559" w:type="dxa"/>
          </w:tcPr>
          <w:p w:rsidR="00AF2A0E" w:rsidRPr="00822984" w:rsidRDefault="00AF2A0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29</w:t>
            </w:r>
          </w:p>
        </w:tc>
        <w:tc>
          <w:tcPr>
            <w:tcW w:w="1276" w:type="dxa"/>
          </w:tcPr>
          <w:p w:rsidR="00AF2A0E" w:rsidRPr="00822984" w:rsidRDefault="00AF2A0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F2A0E" w:rsidRPr="00822984" w:rsidRDefault="00AF2A0E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AF2A0E" w:rsidRPr="00822984" w:rsidRDefault="00AF2A0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58,9</w:t>
            </w:r>
          </w:p>
        </w:tc>
        <w:tc>
          <w:tcPr>
            <w:tcW w:w="992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F2A0E" w:rsidRPr="00822984" w:rsidRDefault="00AF2A0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F2A0E" w:rsidRPr="00822984" w:rsidRDefault="00AF2A0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Honda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CR</w:t>
            </w:r>
            <w:r w:rsidRPr="00822984">
              <w:rPr>
                <w:sz w:val="18"/>
                <w:szCs w:val="18"/>
              </w:rPr>
              <w:t>-</w:t>
            </w:r>
            <w:r w:rsidRPr="00822984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1418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433275,15</w:t>
            </w:r>
          </w:p>
        </w:tc>
      </w:tr>
      <w:tr w:rsidR="00AF2A0E" w:rsidRPr="00822984" w:rsidTr="00BC65B9">
        <w:trPr>
          <w:trHeight w:val="138"/>
        </w:trPr>
        <w:tc>
          <w:tcPr>
            <w:tcW w:w="710" w:type="dxa"/>
          </w:tcPr>
          <w:p w:rsidR="00AF2A0E" w:rsidRPr="00822984" w:rsidRDefault="00AF2A0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AF2A0E" w:rsidRPr="00822984" w:rsidRDefault="00AF2A0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F2A0E" w:rsidRPr="00822984" w:rsidRDefault="00AF2A0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F2A0E" w:rsidRPr="00822984" w:rsidRDefault="00AF2A0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AF2A0E" w:rsidRPr="00822984" w:rsidRDefault="00AF2A0E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F2A0E" w:rsidRPr="00822984" w:rsidRDefault="00AF2A0E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F2A0E" w:rsidRPr="00822984" w:rsidRDefault="002E007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AF2A0E" w:rsidRPr="00822984" w:rsidRDefault="002E00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58,9</w:t>
            </w:r>
          </w:p>
        </w:tc>
        <w:tc>
          <w:tcPr>
            <w:tcW w:w="1134" w:type="dxa"/>
          </w:tcPr>
          <w:p w:rsidR="00AF2A0E" w:rsidRPr="00822984" w:rsidRDefault="002E00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AF2A0E" w:rsidRPr="00822984" w:rsidRDefault="00AF2A0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F2A0E" w:rsidRPr="00822984" w:rsidRDefault="00AF2A0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2E007A" w:rsidRPr="00822984" w:rsidTr="00BC65B9">
        <w:trPr>
          <w:trHeight w:val="138"/>
        </w:trPr>
        <w:tc>
          <w:tcPr>
            <w:tcW w:w="710" w:type="dxa"/>
          </w:tcPr>
          <w:p w:rsidR="002E007A" w:rsidRPr="00822984" w:rsidRDefault="002E007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</w:t>
            </w:r>
            <w:r w:rsidR="00154655">
              <w:rPr>
                <w:sz w:val="18"/>
                <w:szCs w:val="18"/>
              </w:rPr>
              <w:t>89</w:t>
            </w:r>
          </w:p>
        </w:tc>
        <w:tc>
          <w:tcPr>
            <w:tcW w:w="1416" w:type="dxa"/>
          </w:tcPr>
          <w:p w:rsidR="002E007A" w:rsidRPr="00822984" w:rsidRDefault="002E007A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Добрынин </w:t>
            </w:r>
            <w:r w:rsidR="00154655">
              <w:rPr>
                <w:sz w:val="18"/>
                <w:szCs w:val="18"/>
              </w:rPr>
              <w:t>В.В.</w:t>
            </w:r>
          </w:p>
        </w:tc>
        <w:tc>
          <w:tcPr>
            <w:tcW w:w="1559" w:type="dxa"/>
          </w:tcPr>
          <w:p w:rsidR="002E007A" w:rsidRPr="00822984" w:rsidRDefault="002E007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МОУДОД «Тульская детская </w:t>
            </w:r>
            <w:r w:rsidRPr="00822984">
              <w:rPr>
                <w:sz w:val="18"/>
                <w:szCs w:val="18"/>
              </w:rPr>
              <w:lastRenderedPageBreak/>
              <w:t xml:space="preserve">художественная школа </w:t>
            </w:r>
            <w:proofErr w:type="spellStart"/>
            <w:r w:rsidRPr="00822984">
              <w:rPr>
                <w:sz w:val="18"/>
                <w:szCs w:val="18"/>
              </w:rPr>
              <w:t>им.В.Д.Поленова</w:t>
            </w:r>
            <w:proofErr w:type="spellEnd"/>
            <w:r w:rsidRPr="00822984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2E007A" w:rsidRPr="00822984" w:rsidRDefault="002E007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843" w:type="dxa"/>
          </w:tcPr>
          <w:p w:rsidR="002E007A" w:rsidRPr="00822984" w:rsidRDefault="002E007A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2E007A" w:rsidRPr="00822984" w:rsidRDefault="002E007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63,7</w:t>
            </w:r>
          </w:p>
        </w:tc>
        <w:tc>
          <w:tcPr>
            <w:tcW w:w="992" w:type="dxa"/>
          </w:tcPr>
          <w:p w:rsidR="002E007A" w:rsidRPr="00822984" w:rsidRDefault="002E00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E007A" w:rsidRPr="00822984" w:rsidRDefault="002E007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E007A" w:rsidRPr="00822984" w:rsidRDefault="002E00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E007A" w:rsidRPr="00822984" w:rsidRDefault="002E00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E007A" w:rsidRPr="00822984" w:rsidRDefault="002E007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E007A" w:rsidRPr="00822984" w:rsidRDefault="002E00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631769,90</w:t>
            </w:r>
          </w:p>
        </w:tc>
      </w:tr>
      <w:tr w:rsidR="002E007A" w:rsidRPr="00822984" w:rsidTr="00BC65B9">
        <w:trPr>
          <w:trHeight w:val="138"/>
        </w:trPr>
        <w:tc>
          <w:tcPr>
            <w:tcW w:w="710" w:type="dxa"/>
          </w:tcPr>
          <w:p w:rsidR="002E007A" w:rsidRPr="00822984" w:rsidRDefault="002E007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2E007A" w:rsidRPr="00822984" w:rsidRDefault="002E007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E007A" w:rsidRPr="00822984" w:rsidRDefault="002E007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E007A" w:rsidRPr="00822984" w:rsidRDefault="002E007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2E007A" w:rsidRPr="00822984" w:rsidRDefault="002E007A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E007A" w:rsidRPr="00822984" w:rsidRDefault="002E007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63,7</w:t>
            </w:r>
          </w:p>
        </w:tc>
        <w:tc>
          <w:tcPr>
            <w:tcW w:w="992" w:type="dxa"/>
          </w:tcPr>
          <w:p w:rsidR="002E007A" w:rsidRPr="00822984" w:rsidRDefault="002E00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E007A" w:rsidRPr="00822984" w:rsidRDefault="002E007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2E007A" w:rsidRPr="00822984" w:rsidRDefault="002E00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E007A" w:rsidRPr="00822984" w:rsidRDefault="002E00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E007A" w:rsidRPr="00822984" w:rsidRDefault="002E007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E007A" w:rsidRPr="00822984" w:rsidRDefault="002E007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2E007A" w:rsidRPr="00822984" w:rsidTr="00BC65B9">
        <w:trPr>
          <w:trHeight w:val="138"/>
        </w:trPr>
        <w:tc>
          <w:tcPr>
            <w:tcW w:w="710" w:type="dxa"/>
          </w:tcPr>
          <w:p w:rsidR="002E007A" w:rsidRPr="00822984" w:rsidRDefault="002E007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</w:t>
            </w:r>
            <w:r w:rsidR="00154655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</w:tcPr>
          <w:p w:rsidR="002E007A" w:rsidRPr="00822984" w:rsidRDefault="002017CC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Пономарев </w:t>
            </w:r>
            <w:r w:rsidR="00154655">
              <w:rPr>
                <w:sz w:val="18"/>
                <w:szCs w:val="18"/>
              </w:rPr>
              <w:t>А.В.</w:t>
            </w:r>
          </w:p>
        </w:tc>
        <w:tc>
          <w:tcPr>
            <w:tcW w:w="1559" w:type="dxa"/>
          </w:tcPr>
          <w:p w:rsidR="002E007A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МБОУ-гимназия №1</w:t>
            </w:r>
          </w:p>
        </w:tc>
        <w:tc>
          <w:tcPr>
            <w:tcW w:w="1276" w:type="dxa"/>
          </w:tcPr>
          <w:p w:rsidR="002E007A" w:rsidRPr="00822984" w:rsidRDefault="002017C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E007A" w:rsidRPr="00822984" w:rsidRDefault="002017C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E007A" w:rsidRPr="00822984" w:rsidRDefault="002017C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45,8</w:t>
            </w:r>
          </w:p>
        </w:tc>
        <w:tc>
          <w:tcPr>
            <w:tcW w:w="992" w:type="dxa"/>
          </w:tcPr>
          <w:p w:rsidR="002E007A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E007A" w:rsidRPr="00822984" w:rsidRDefault="002017C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E007A" w:rsidRPr="00822984" w:rsidRDefault="002E00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E007A" w:rsidRPr="00822984" w:rsidRDefault="002E007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E007A" w:rsidRPr="00822984" w:rsidRDefault="002017C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E007A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743816,74</w:t>
            </w:r>
          </w:p>
        </w:tc>
      </w:tr>
      <w:tr w:rsidR="002017CC" w:rsidRPr="00822984" w:rsidTr="002017CC">
        <w:trPr>
          <w:trHeight w:val="207"/>
        </w:trPr>
        <w:tc>
          <w:tcPr>
            <w:tcW w:w="710" w:type="dxa"/>
            <w:vMerge w:val="restart"/>
          </w:tcPr>
          <w:p w:rsidR="002017CC" w:rsidRPr="00822984" w:rsidRDefault="002017C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</w:t>
            </w:r>
            <w:r w:rsidR="00154655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2017CC" w:rsidRPr="00822984" w:rsidRDefault="002017CC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Пшеничникова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И.Ю.</w:t>
            </w:r>
          </w:p>
        </w:tc>
        <w:tc>
          <w:tcPr>
            <w:tcW w:w="1559" w:type="dxa"/>
            <w:vMerge w:val="restart"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160</w:t>
            </w:r>
          </w:p>
        </w:tc>
        <w:tc>
          <w:tcPr>
            <w:tcW w:w="1276" w:type="dxa"/>
          </w:tcPr>
          <w:p w:rsidR="002017CC" w:rsidRPr="00822984" w:rsidRDefault="002017C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017CC" w:rsidRPr="00822984" w:rsidRDefault="002017CC" w:rsidP="00EA7AD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(2 собственника)</w:t>
            </w:r>
          </w:p>
        </w:tc>
        <w:tc>
          <w:tcPr>
            <w:tcW w:w="992" w:type="dxa"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44,6</w:t>
            </w:r>
          </w:p>
        </w:tc>
        <w:tc>
          <w:tcPr>
            <w:tcW w:w="992" w:type="dxa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2017CC" w:rsidRPr="00822984" w:rsidRDefault="002017C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400612,12</w:t>
            </w:r>
          </w:p>
        </w:tc>
      </w:tr>
      <w:tr w:rsidR="002017CC" w:rsidRPr="00822984" w:rsidTr="00BC65B9">
        <w:trPr>
          <w:trHeight w:val="206"/>
        </w:trPr>
        <w:tc>
          <w:tcPr>
            <w:tcW w:w="710" w:type="dxa"/>
            <w:vMerge/>
          </w:tcPr>
          <w:p w:rsidR="002017CC" w:rsidRPr="00822984" w:rsidRDefault="002017C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017CC" w:rsidRPr="00822984" w:rsidRDefault="002017C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2017CC" w:rsidRPr="00822984" w:rsidRDefault="002017C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26,9</w:t>
            </w:r>
          </w:p>
        </w:tc>
        <w:tc>
          <w:tcPr>
            <w:tcW w:w="992" w:type="dxa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7CC" w:rsidRPr="00822984" w:rsidRDefault="002017C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017CC" w:rsidRPr="00822984" w:rsidTr="00BC65B9">
        <w:trPr>
          <w:trHeight w:val="206"/>
        </w:trPr>
        <w:tc>
          <w:tcPr>
            <w:tcW w:w="710" w:type="dxa"/>
            <w:vMerge/>
          </w:tcPr>
          <w:p w:rsidR="002017CC" w:rsidRPr="00822984" w:rsidRDefault="002017C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017CC" w:rsidRPr="00822984" w:rsidRDefault="002017C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2017CC" w:rsidRPr="00822984" w:rsidRDefault="002017C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23,4</w:t>
            </w:r>
          </w:p>
        </w:tc>
        <w:tc>
          <w:tcPr>
            <w:tcW w:w="992" w:type="dxa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7CC" w:rsidRPr="00822984" w:rsidRDefault="002017C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017CC" w:rsidRPr="00822984" w:rsidTr="00BC65B9">
        <w:trPr>
          <w:trHeight w:val="206"/>
        </w:trPr>
        <w:tc>
          <w:tcPr>
            <w:tcW w:w="710" w:type="dxa"/>
            <w:vMerge/>
          </w:tcPr>
          <w:p w:rsidR="002017CC" w:rsidRPr="00822984" w:rsidRDefault="002017C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017CC" w:rsidRPr="00822984" w:rsidRDefault="002017C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2017CC" w:rsidRPr="00822984" w:rsidRDefault="002017C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23,6</w:t>
            </w:r>
          </w:p>
        </w:tc>
        <w:tc>
          <w:tcPr>
            <w:tcW w:w="992" w:type="dxa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7CC" w:rsidRPr="00822984" w:rsidRDefault="002017C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017CC" w:rsidRPr="00822984" w:rsidTr="002017CC">
        <w:trPr>
          <w:trHeight w:val="135"/>
        </w:trPr>
        <w:tc>
          <w:tcPr>
            <w:tcW w:w="710" w:type="dxa"/>
            <w:vMerge w:val="restart"/>
          </w:tcPr>
          <w:p w:rsidR="002017CC" w:rsidRPr="00822984" w:rsidRDefault="002017C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017CC" w:rsidRPr="00822984" w:rsidRDefault="002017C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017CC" w:rsidRPr="00822984" w:rsidRDefault="002017C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44,5</w:t>
            </w:r>
          </w:p>
        </w:tc>
        <w:tc>
          <w:tcPr>
            <w:tcW w:w="992" w:type="dxa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2017CC" w:rsidRPr="00822984" w:rsidRDefault="002017C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21063</w:t>
            </w:r>
          </w:p>
        </w:tc>
        <w:tc>
          <w:tcPr>
            <w:tcW w:w="1418" w:type="dxa"/>
            <w:vMerge w:val="restart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151107,97</w:t>
            </w:r>
          </w:p>
        </w:tc>
      </w:tr>
      <w:tr w:rsidR="002017CC" w:rsidRPr="00822984" w:rsidTr="00BC65B9">
        <w:trPr>
          <w:trHeight w:val="135"/>
        </w:trPr>
        <w:tc>
          <w:tcPr>
            <w:tcW w:w="710" w:type="dxa"/>
            <w:vMerge/>
          </w:tcPr>
          <w:p w:rsidR="002017CC" w:rsidRPr="00822984" w:rsidRDefault="002017C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017CC" w:rsidRPr="00822984" w:rsidRDefault="002017C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017CC" w:rsidRPr="00822984" w:rsidRDefault="002017C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30,1</w:t>
            </w:r>
          </w:p>
        </w:tc>
        <w:tc>
          <w:tcPr>
            <w:tcW w:w="992" w:type="dxa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7CC" w:rsidRPr="00822984" w:rsidRDefault="002017C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2017CC" w:rsidRPr="00822984" w:rsidTr="00BC65B9">
        <w:trPr>
          <w:trHeight w:val="135"/>
        </w:trPr>
        <w:tc>
          <w:tcPr>
            <w:tcW w:w="710" w:type="dxa"/>
          </w:tcPr>
          <w:p w:rsidR="002017CC" w:rsidRPr="00822984" w:rsidRDefault="002017C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017CC" w:rsidRPr="00822984" w:rsidRDefault="002017C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017CC" w:rsidRPr="00822984" w:rsidRDefault="002017C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2017CC" w:rsidRPr="00822984" w:rsidRDefault="002017CC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017CC" w:rsidRPr="00822984" w:rsidRDefault="002017C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44,6</w:t>
            </w:r>
          </w:p>
        </w:tc>
        <w:tc>
          <w:tcPr>
            <w:tcW w:w="1134" w:type="dxa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2017CC" w:rsidRPr="00822984" w:rsidRDefault="002017C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017CC" w:rsidRPr="00822984" w:rsidRDefault="002017C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1D7AFF" w:rsidRPr="00822984" w:rsidTr="001D7AFF">
        <w:trPr>
          <w:trHeight w:val="831"/>
        </w:trPr>
        <w:tc>
          <w:tcPr>
            <w:tcW w:w="710" w:type="dxa"/>
            <w:vMerge w:val="restart"/>
          </w:tcPr>
          <w:p w:rsidR="001D7AFF" w:rsidRPr="00822984" w:rsidRDefault="001D7AF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</w:t>
            </w:r>
            <w:r w:rsidR="00154655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1D7AFF" w:rsidRPr="00822984" w:rsidRDefault="001D7AFF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Новиков </w:t>
            </w:r>
            <w:r w:rsidR="00154655">
              <w:rPr>
                <w:sz w:val="18"/>
                <w:szCs w:val="18"/>
              </w:rPr>
              <w:t>И.В.</w:t>
            </w:r>
          </w:p>
        </w:tc>
        <w:tc>
          <w:tcPr>
            <w:tcW w:w="1559" w:type="dxa"/>
            <w:vMerge w:val="restart"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МУДО «Специализированная детско-юношеская спортивная школа олимпийского резерва «Легкая атлетика»</w:t>
            </w:r>
          </w:p>
        </w:tc>
        <w:tc>
          <w:tcPr>
            <w:tcW w:w="1276" w:type="dxa"/>
          </w:tcPr>
          <w:p w:rsidR="001D7AFF" w:rsidRPr="00822984" w:rsidRDefault="001D7AF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1D7AFF" w:rsidRPr="00822984" w:rsidRDefault="001D7AFF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2966</w:t>
            </w:r>
          </w:p>
        </w:tc>
        <w:tc>
          <w:tcPr>
            <w:tcW w:w="992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D7AFF" w:rsidRPr="00822984" w:rsidRDefault="001D7AF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</w:t>
            </w:r>
            <w:r w:rsidRPr="00822984">
              <w:rPr>
                <w:sz w:val="18"/>
                <w:szCs w:val="18"/>
                <w:lang w:val="en-US"/>
              </w:rPr>
              <w:t xml:space="preserve"> Skoda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Fabia</w:t>
            </w:r>
            <w:proofErr w:type="spellEnd"/>
          </w:p>
        </w:tc>
        <w:tc>
          <w:tcPr>
            <w:tcW w:w="1418" w:type="dxa"/>
            <w:vMerge w:val="restart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743508,19</w:t>
            </w:r>
          </w:p>
        </w:tc>
      </w:tr>
      <w:tr w:rsidR="001D7AFF" w:rsidRPr="00822984" w:rsidTr="00BC65B9">
        <w:trPr>
          <w:trHeight w:val="828"/>
        </w:trPr>
        <w:tc>
          <w:tcPr>
            <w:tcW w:w="710" w:type="dxa"/>
            <w:vMerge/>
          </w:tcPr>
          <w:p w:rsidR="001D7AFF" w:rsidRPr="00822984" w:rsidRDefault="001D7AF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7AFF" w:rsidRPr="00822984" w:rsidRDefault="001D7AF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D7AFF" w:rsidRPr="00822984" w:rsidRDefault="001D7AFF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44,6</w:t>
            </w:r>
          </w:p>
        </w:tc>
        <w:tc>
          <w:tcPr>
            <w:tcW w:w="992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7AFF" w:rsidRPr="00822984" w:rsidRDefault="001D7AF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D7AFF" w:rsidRPr="00822984" w:rsidTr="00BC65B9">
        <w:trPr>
          <w:trHeight w:val="828"/>
        </w:trPr>
        <w:tc>
          <w:tcPr>
            <w:tcW w:w="710" w:type="dxa"/>
            <w:vMerge/>
          </w:tcPr>
          <w:p w:rsidR="001D7AFF" w:rsidRPr="00822984" w:rsidRDefault="001D7AF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7AFF" w:rsidRPr="00822984" w:rsidRDefault="001D7AF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D7AFF" w:rsidRPr="00822984" w:rsidRDefault="001D7AFF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31,6</w:t>
            </w:r>
          </w:p>
        </w:tc>
        <w:tc>
          <w:tcPr>
            <w:tcW w:w="992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7AFF" w:rsidRPr="00822984" w:rsidRDefault="001D7AF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D7AFF" w:rsidRPr="00822984" w:rsidTr="00BC65B9">
        <w:trPr>
          <w:trHeight w:val="828"/>
        </w:trPr>
        <w:tc>
          <w:tcPr>
            <w:tcW w:w="710" w:type="dxa"/>
            <w:vMerge/>
          </w:tcPr>
          <w:p w:rsidR="001D7AFF" w:rsidRPr="00822984" w:rsidRDefault="001D7AF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7AFF" w:rsidRPr="00822984" w:rsidRDefault="001D7AF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1D7AFF" w:rsidRPr="00822984" w:rsidRDefault="001D7AFF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7AFF" w:rsidRPr="00822984" w:rsidRDefault="001D7AF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D7AFF" w:rsidRPr="00822984" w:rsidTr="00BC65B9">
        <w:trPr>
          <w:trHeight w:val="828"/>
        </w:trPr>
        <w:tc>
          <w:tcPr>
            <w:tcW w:w="710" w:type="dxa"/>
          </w:tcPr>
          <w:p w:rsidR="001D7AFF" w:rsidRPr="00822984" w:rsidRDefault="001D7AF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7AFF" w:rsidRPr="00822984" w:rsidRDefault="001D7AF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D7AFF" w:rsidRPr="00822984" w:rsidRDefault="001D7AFF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41,5</w:t>
            </w:r>
          </w:p>
        </w:tc>
        <w:tc>
          <w:tcPr>
            <w:tcW w:w="992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44,6</w:t>
            </w:r>
          </w:p>
        </w:tc>
        <w:tc>
          <w:tcPr>
            <w:tcW w:w="1134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1D7AFF" w:rsidRPr="00822984" w:rsidRDefault="001D7AF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21053</w:t>
            </w:r>
          </w:p>
        </w:tc>
        <w:tc>
          <w:tcPr>
            <w:tcW w:w="1418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580878,95</w:t>
            </w:r>
          </w:p>
        </w:tc>
      </w:tr>
      <w:tr w:rsidR="001D7AFF" w:rsidRPr="00822984" w:rsidTr="001D7AFF">
        <w:trPr>
          <w:trHeight w:val="555"/>
        </w:trPr>
        <w:tc>
          <w:tcPr>
            <w:tcW w:w="710" w:type="dxa"/>
            <w:vMerge w:val="restart"/>
          </w:tcPr>
          <w:p w:rsidR="001D7AFF" w:rsidRPr="00822984" w:rsidRDefault="001D7AF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</w:t>
            </w:r>
            <w:r w:rsidR="00154655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1D7AFF" w:rsidRPr="00822984" w:rsidRDefault="001D7AFF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Бобровская </w:t>
            </w:r>
            <w:r w:rsidR="00154655">
              <w:rPr>
                <w:sz w:val="18"/>
                <w:szCs w:val="18"/>
              </w:rPr>
              <w:t>Л.А.</w:t>
            </w:r>
          </w:p>
        </w:tc>
        <w:tc>
          <w:tcPr>
            <w:tcW w:w="1559" w:type="dxa"/>
            <w:vMerge w:val="restart"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77</w:t>
            </w:r>
          </w:p>
        </w:tc>
        <w:tc>
          <w:tcPr>
            <w:tcW w:w="1276" w:type="dxa"/>
          </w:tcPr>
          <w:p w:rsidR="001D7AFF" w:rsidRPr="00822984" w:rsidRDefault="001D7AF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D7AFF" w:rsidRPr="00822984" w:rsidRDefault="001D7AFF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D7AFF" w:rsidRPr="00822984" w:rsidRDefault="001D7AF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168077,25</w:t>
            </w:r>
          </w:p>
        </w:tc>
      </w:tr>
      <w:tr w:rsidR="001D7AFF" w:rsidRPr="00822984" w:rsidTr="00BC65B9">
        <w:trPr>
          <w:trHeight w:val="555"/>
        </w:trPr>
        <w:tc>
          <w:tcPr>
            <w:tcW w:w="710" w:type="dxa"/>
            <w:vMerge/>
          </w:tcPr>
          <w:p w:rsidR="001D7AFF" w:rsidRPr="00822984" w:rsidRDefault="001D7AF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7AFF" w:rsidRPr="00822984" w:rsidRDefault="001D7AF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D7AFF" w:rsidRPr="00822984" w:rsidRDefault="001D7AFF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44,4</w:t>
            </w:r>
          </w:p>
        </w:tc>
        <w:tc>
          <w:tcPr>
            <w:tcW w:w="992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7AFF" w:rsidRPr="00822984" w:rsidRDefault="001D7AF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D7AFF" w:rsidRPr="00822984" w:rsidTr="001D7AFF">
        <w:trPr>
          <w:trHeight w:val="278"/>
        </w:trPr>
        <w:tc>
          <w:tcPr>
            <w:tcW w:w="710" w:type="dxa"/>
            <w:vMerge w:val="restart"/>
          </w:tcPr>
          <w:p w:rsidR="001D7AFF" w:rsidRPr="00822984" w:rsidRDefault="001D7AF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7AFF" w:rsidRPr="00822984" w:rsidRDefault="001D7AF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1D7AFF" w:rsidRPr="00822984" w:rsidRDefault="001D7AFF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2/5</w:t>
            </w:r>
          </w:p>
        </w:tc>
        <w:tc>
          <w:tcPr>
            <w:tcW w:w="992" w:type="dxa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97,4</w:t>
            </w:r>
          </w:p>
        </w:tc>
        <w:tc>
          <w:tcPr>
            <w:tcW w:w="992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D7AFF" w:rsidRPr="00822984" w:rsidRDefault="00100F7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D7AFF" w:rsidRPr="00822984" w:rsidRDefault="001D7AF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ВАЗ </w:t>
            </w:r>
            <w:r w:rsidRPr="00822984">
              <w:rPr>
                <w:sz w:val="18"/>
                <w:szCs w:val="18"/>
              </w:rPr>
              <w:lastRenderedPageBreak/>
              <w:t>21074</w:t>
            </w:r>
          </w:p>
        </w:tc>
        <w:tc>
          <w:tcPr>
            <w:tcW w:w="1418" w:type="dxa"/>
            <w:vMerge w:val="restart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589333,92</w:t>
            </w:r>
          </w:p>
        </w:tc>
      </w:tr>
      <w:tr w:rsidR="001D7AFF" w:rsidRPr="00822984" w:rsidTr="00BC65B9">
        <w:trPr>
          <w:trHeight w:val="277"/>
        </w:trPr>
        <w:tc>
          <w:tcPr>
            <w:tcW w:w="710" w:type="dxa"/>
            <w:vMerge/>
          </w:tcPr>
          <w:p w:rsidR="001D7AFF" w:rsidRPr="00822984" w:rsidRDefault="001D7AF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7AFF" w:rsidRPr="00822984" w:rsidRDefault="001D7AF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D7AFF" w:rsidRPr="00822984" w:rsidRDefault="001D7AF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D7AFF" w:rsidRPr="00822984" w:rsidRDefault="001D7AFF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44,4</w:t>
            </w:r>
          </w:p>
        </w:tc>
        <w:tc>
          <w:tcPr>
            <w:tcW w:w="992" w:type="dxa"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D7AFF" w:rsidRPr="00822984" w:rsidRDefault="001D7AF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7AFF" w:rsidRPr="00822984" w:rsidRDefault="001D7AF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D7AFF" w:rsidRPr="00822984" w:rsidRDefault="001D7AFF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100F7D" w:rsidRPr="00822984" w:rsidTr="00BC65B9">
        <w:trPr>
          <w:trHeight w:val="277"/>
        </w:trPr>
        <w:tc>
          <w:tcPr>
            <w:tcW w:w="710" w:type="dxa"/>
          </w:tcPr>
          <w:p w:rsidR="00100F7D" w:rsidRPr="00822984" w:rsidRDefault="00100F7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100F7D" w:rsidRPr="00822984" w:rsidRDefault="00100F7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00F7D" w:rsidRPr="00822984" w:rsidRDefault="00100F7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00F7D" w:rsidRPr="00822984" w:rsidRDefault="00100F7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00F7D" w:rsidRPr="00822984" w:rsidRDefault="00100F7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100F7D" w:rsidRPr="00822984" w:rsidRDefault="00100F7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44,4</w:t>
            </w:r>
          </w:p>
        </w:tc>
        <w:tc>
          <w:tcPr>
            <w:tcW w:w="992" w:type="dxa"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100F7D" w:rsidRPr="00822984" w:rsidRDefault="00100F7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00F7D" w:rsidRPr="00822984" w:rsidRDefault="00100F7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100F7D" w:rsidRPr="00822984" w:rsidTr="00100F7D">
        <w:trPr>
          <w:trHeight w:val="413"/>
        </w:trPr>
        <w:tc>
          <w:tcPr>
            <w:tcW w:w="710" w:type="dxa"/>
            <w:vMerge w:val="restart"/>
          </w:tcPr>
          <w:p w:rsidR="00100F7D" w:rsidRPr="00822984" w:rsidRDefault="00100F7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100F7D" w:rsidRPr="00822984" w:rsidRDefault="00100F7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100F7D" w:rsidRPr="00822984" w:rsidRDefault="00100F7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00F7D" w:rsidRPr="00822984" w:rsidRDefault="00100F7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00F7D" w:rsidRPr="00822984" w:rsidRDefault="00100F7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100F7D" w:rsidRPr="00822984" w:rsidRDefault="00100F7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54,3</w:t>
            </w:r>
          </w:p>
        </w:tc>
        <w:tc>
          <w:tcPr>
            <w:tcW w:w="992" w:type="dxa"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00F7D" w:rsidRPr="00822984" w:rsidRDefault="00100F7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00F7D" w:rsidRPr="00822984" w:rsidRDefault="00100F7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100F7D" w:rsidRPr="00822984" w:rsidTr="00BC65B9">
        <w:trPr>
          <w:trHeight w:val="412"/>
        </w:trPr>
        <w:tc>
          <w:tcPr>
            <w:tcW w:w="710" w:type="dxa"/>
            <w:vMerge/>
          </w:tcPr>
          <w:p w:rsidR="00100F7D" w:rsidRPr="00822984" w:rsidRDefault="00100F7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00F7D" w:rsidRPr="00822984" w:rsidRDefault="00100F7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00F7D" w:rsidRPr="00822984" w:rsidRDefault="00100F7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00F7D" w:rsidRPr="00822984" w:rsidRDefault="00100F7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00F7D" w:rsidRPr="00822984" w:rsidRDefault="00100F7D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100F7D" w:rsidRPr="00822984" w:rsidRDefault="00100F7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44,4</w:t>
            </w:r>
          </w:p>
        </w:tc>
        <w:tc>
          <w:tcPr>
            <w:tcW w:w="992" w:type="dxa"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00F7D" w:rsidRPr="00822984" w:rsidRDefault="00100F7D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00F7D" w:rsidRPr="00822984" w:rsidRDefault="00100F7D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00F7D" w:rsidRPr="00822984" w:rsidRDefault="00100F7D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A62528" w:rsidRPr="00822984" w:rsidTr="00BC65B9">
        <w:trPr>
          <w:trHeight w:val="412"/>
        </w:trPr>
        <w:tc>
          <w:tcPr>
            <w:tcW w:w="710" w:type="dxa"/>
          </w:tcPr>
          <w:p w:rsidR="00A62528" w:rsidRPr="00822984" w:rsidRDefault="00A6252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</w:t>
            </w:r>
            <w:r w:rsidR="00154655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A62528" w:rsidRPr="00822984" w:rsidRDefault="00A62528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Козьякова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Н.А.</w:t>
            </w:r>
          </w:p>
        </w:tc>
        <w:tc>
          <w:tcPr>
            <w:tcW w:w="1559" w:type="dxa"/>
          </w:tcPr>
          <w:p w:rsidR="00A62528" w:rsidRPr="00822984" w:rsidRDefault="00A6252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МУДО ДЮСШ «Металлург»</w:t>
            </w:r>
          </w:p>
        </w:tc>
        <w:tc>
          <w:tcPr>
            <w:tcW w:w="1276" w:type="dxa"/>
          </w:tcPr>
          <w:p w:rsidR="00A62528" w:rsidRPr="00822984" w:rsidRDefault="00154655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A62528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A62528" w:rsidRPr="00822984" w:rsidRDefault="00A6252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30/85</w:t>
            </w:r>
          </w:p>
        </w:tc>
        <w:tc>
          <w:tcPr>
            <w:tcW w:w="992" w:type="dxa"/>
          </w:tcPr>
          <w:p w:rsidR="00A62528" w:rsidRPr="00822984" w:rsidRDefault="00A6252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41,47</w:t>
            </w:r>
          </w:p>
        </w:tc>
        <w:tc>
          <w:tcPr>
            <w:tcW w:w="992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62528" w:rsidRPr="00822984" w:rsidRDefault="00A6252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62528" w:rsidRPr="00822984" w:rsidRDefault="00A6252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1621613</w:t>
            </w:r>
          </w:p>
        </w:tc>
      </w:tr>
      <w:tr w:rsidR="00A62528" w:rsidRPr="00822984" w:rsidTr="00BC65B9">
        <w:trPr>
          <w:trHeight w:val="412"/>
        </w:trPr>
        <w:tc>
          <w:tcPr>
            <w:tcW w:w="710" w:type="dxa"/>
          </w:tcPr>
          <w:p w:rsidR="00A62528" w:rsidRPr="00822984" w:rsidRDefault="00A6252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A62528" w:rsidRPr="00822984" w:rsidRDefault="00A6252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A62528" w:rsidRPr="00822984" w:rsidRDefault="00A6252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62528" w:rsidRPr="00822984" w:rsidRDefault="00A6252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A62528" w:rsidRPr="00822984" w:rsidRDefault="00A62528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62528" w:rsidRPr="00822984" w:rsidRDefault="00A62528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62528" w:rsidRPr="00822984" w:rsidRDefault="00A6252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41,47</w:t>
            </w:r>
          </w:p>
        </w:tc>
        <w:tc>
          <w:tcPr>
            <w:tcW w:w="1134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A62528" w:rsidRPr="00822984" w:rsidRDefault="00A6252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136943</w:t>
            </w:r>
          </w:p>
        </w:tc>
      </w:tr>
      <w:tr w:rsidR="00A62528" w:rsidRPr="00822984" w:rsidTr="00BC65B9">
        <w:trPr>
          <w:trHeight w:val="412"/>
        </w:trPr>
        <w:tc>
          <w:tcPr>
            <w:tcW w:w="710" w:type="dxa"/>
          </w:tcPr>
          <w:p w:rsidR="00A62528" w:rsidRPr="00822984" w:rsidRDefault="00A6252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</w:t>
            </w:r>
            <w:r w:rsidR="00154655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A62528" w:rsidRPr="00822984" w:rsidRDefault="00A62528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Уруева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И.А.</w:t>
            </w:r>
          </w:p>
        </w:tc>
        <w:tc>
          <w:tcPr>
            <w:tcW w:w="1559" w:type="dxa"/>
          </w:tcPr>
          <w:p w:rsidR="00A62528" w:rsidRPr="00822984" w:rsidRDefault="00A6252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146</w:t>
            </w:r>
          </w:p>
        </w:tc>
        <w:tc>
          <w:tcPr>
            <w:tcW w:w="1276" w:type="dxa"/>
          </w:tcPr>
          <w:p w:rsidR="00A62528" w:rsidRPr="00822984" w:rsidRDefault="00A6252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62528" w:rsidRPr="00822984" w:rsidRDefault="00A6252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62528" w:rsidRPr="00822984" w:rsidRDefault="00A6252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44,3</w:t>
            </w:r>
          </w:p>
        </w:tc>
        <w:tc>
          <w:tcPr>
            <w:tcW w:w="992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62528" w:rsidRPr="00822984" w:rsidRDefault="00A6252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62528" w:rsidRPr="00822984" w:rsidRDefault="00A6252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506095,77</w:t>
            </w:r>
          </w:p>
        </w:tc>
      </w:tr>
      <w:tr w:rsidR="00A62528" w:rsidRPr="00822984" w:rsidTr="00BC65B9">
        <w:trPr>
          <w:trHeight w:val="412"/>
        </w:trPr>
        <w:tc>
          <w:tcPr>
            <w:tcW w:w="710" w:type="dxa"/>
          </w:tcPr>
          <w:p w:rsidR="00A62528" w:rsidRPr="00822984" w:rsidRDefault="00A6252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A62528" w:rsidRPr="00822984" w:rsidRDefault="00A6252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A62528" w:rsidRPr="00822984" w:rsidRDefault="00A6252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62528" w:rsidRPr="00822984" w:rsidRDefault="00A6252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A62528" w:rsidRPr="00822984" w:rsidRDefault="00A62528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62528" w:rsidRPr="00822984" w:rsidRDefault="00A62528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62528" w:rsidRPr="00822984" w:rsidRDefault="00A6252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44,3</w:t>
            </w:r>
          </w:p>
        </w:tc>
        <w:tc>
          <w:tcPr>
            <w:tcW w:w="1134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A62528" w:rsidRPr="00822984" w:rsidRDefault="00A6252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62528" w:rsidRPr="00822984" w:rsidRDefault="00A6252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1139120,61</w:t>
            </w:r>
          </w:p>
        </w:tc>
      </w:tr>
      <w:tr w:rsidR="00105FD1" w:rsidRPr="00822984" w:rsidTr="00BC65B9">
        <w:trPr>
          <w:trHeight w:val="412"/>
        </w:trPr>
        <w:tc>
          <w:tcPr>
            <w:tcW w:w="710" w:type="dxa"/>
          </w:tcPr>
          <w:p w:rsidR="00105FD1" w:rsidRPr="00822984" w:rsidRDefault="00105FD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</w:t>
            </w:r>
            <w:r w:rsidR="00154655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</w:tcPr>
          <w:p w:rsidR="00105FD1" w:rsidRPr="00822984" w:rsidRDefault="00105FD1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Лежнева </w:t>
            </w:r>
            <w:r w:rsidR="00154655">
              <w:rPr>
                <w:sz w:val="18"/>
                <w:szCs w:val="18"/>
              </w:rPr>
              <w:t>А.Г.</w:t>
            </w:r>
          </w:p>
        </w:tc>
        <w:tc>
          <w:tcPr>
            <w:tcW w:w="1559" w:type="dxa"/>
          </w:tcPr>
          <w:p w:rsidR="00105FD1" w:rsidRPr="00822984" w:rsidRDefault="00105FD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171</w:t>
            </w:r>
          </w:p>
        </w:tc>
        <w:tc>
          <w:tcPr>
            <w:tcW w:w="1276" w:type="dxa"/>
          </w:tcPr>
          <w:p w:rsidR="00105FD1" w:rsidRPr="00822984" w:rsidRDefault="00105FD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05FD1" w:rsidRPr="00822984" w:rsidRDefault="00105FD1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105FD1" w:rsidRPr="00822984" w:rsidRDefault="00105FD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105FD1" w:rsidRPr="00822984" w:rsidRDefault="00105FD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105FD1" w:rsidRPr="00822984" w:rsidRDefault="00105FD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105FD1" w:rsidRPr="00822984" w:rsidRDefault="00105FD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5FD1" w:rsidRPr="00822984" w:rsidRDefault="00105FD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05FD1" w:rsidRPr="00822984" w:rsidRDefault="00105FD1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Volkswagen Passat</w:t>
            </w:r>
          </w:p>
        </w:tc>
        <w:tc>
          <w:tcPr>
            <w:tcW w:w="1418" w:type="dxa"/>
          </w:tcPr>
          <w:p w:rsidR="00105FD1" w:rsidRPr="00822984" w:rsidRDefault="00105FD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534875</w:t>
            </w:r>
          </w:p>
        </w:tc>
      </w:tr>
      <w:tr w:rsidR="00105FD1" w:rsidRPr="00822984" w:rsidTr="00105FD1">
        <w:trPr>
          <w:trHeight w:val="203"/>
        </w:trPr>
        <w:tc>
          <w:tcPr>
            <w:tcW w:w="710" w:type="dxa"/>
            <w:vMerge w:val="restart"/>
          </w:tcPr>
          <w:p w:rsidR="00105FD1" w:rsidRPr="00822984" w:rsidRDefault="00105FD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105FD1" w:rsidRPr="00822984" w:rsidRDefault="00105FD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105FD1" w:rsidRPr="00822984" w:rsidRDefault="00105FD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05FD1" w:rsidRPr="00822984" w:rsidRDefault="00105FD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05FD1" w:rsidRPr="00822984" w:rsidRDefault="00105FD1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105FD1" w:rsidRPr="00822984" w:rsidRDefault="00105FD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105FD1" w:rsidRPr="00822984" w:rsidRDefault="00105FD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05FD1" w:rsidRPr="00822984" w:rsidRDefault="0096213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105FD1" w:rsidRPr="00822984" w:rsidRDefault="00105FD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05FD1" w:rsidRPr="00822984" w:rsidRDefault="00105FD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05FD1" w:rsidRPr="00822984" w:rsidRDefault="0096213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105FD1" w:rsidRPr="00822984" w:rsidRDefault="00105FD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391377</w:t>
            </w:r>
          </w:p>
        </w:tc>
      </w:tr>
      <w:tr w:rsidR="00105FD1" w:rsidRPr="00822984" w:rsidTr="00BC65B9">
        <w:trPr>
          <w:trHeight w:val="202"/>
        </w:trPr>
        <w:tc>
          <w:tcPr>
            <w:tcW w:w="710" w:type="dxa"/>
            <w:vMerge/>
          </w:tcPr>
          <w:p w:rsidR="00105FD1" w:rsidRPr="00822984" w:rsidRDefault="00105FD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05FD1" w:rsidRPr="00822984" w:rsidRDefault="00105FD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05FD1" w:rsidRPr="00822984" w:rsidRDefault="00105FD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05FD1" w:rsidRPr="00822984" w:rsidRDefault="00105FD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105FD1" w:rsidRPr="00822984" w:rsidRDefault="00105FD1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05FD1" w:rsidRPr="00822984" w:rsidRDefault="0096213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105FD1" w:rsidRPr="00822984" w:rsidRDefault="009621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05FD1" w:rsidRPr="00822984" w:rsidRDefault="00105FD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05FD1" w:rsidRPr="00822984" w:rsidRDefault="00105FD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05FD1" w:rsidRPr="00822984" w:rsidRDefault="00105FD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05FD1" w:rsidRPr="00822984" w:rsidRDefault="00105FD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05FD1" w:rsidRPr="00822984" w:rsidRDefault="00105FD1" w:rsidP="00034012">
            <w:pPr>
              <w:jc w:val="center"/>
              <w:rPr>
                <w:sz w:val="18"/>
                <w:szCs w:val="18"/>
              </w:rPr>
            </w:pPr>
          </w:p>
        </w:tc>
      </w:tr>
      <w:tr w:rsidR="0096213F" w:rsidRPr="00822984" w:rsidTr="00BC65B9">
        <w:trPr>
          <w:trHeight w:val="202"/>
        </w:trPr>
        <w:tc>
          <w:tcPr>
            <w:tcW w:w="710" w:type="dxa"/>
          </w:tcPr>
          <w:p w:rsidR="0096213F" w:rsidRPr="00822984" w:rsidRDefault="0096213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</w:t>
            </w:r>
            <w:r w:rsidR="00154655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96213F" w:rsidRPr="00822984" w:rsidRDefault="0096213F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Ковех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О.Н.</w:t>
            </w:r>
          </w:p>
        </w:tc>
        <w:tc>
          <w:tcPr>
            <w:tcW w:w="1559" w:type="dxa"/>
          </w:tcPr>
          <w:p w:rsidR="0096213F" w:rsidRPr="00822984" w:rsidRDefault="0096213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15</w:t>
            </w:r>
          </w:p>
        </w:tc>
        <w:tc>
          <w:tcPr>
            <w:tcW w:w="1276" w:type="dxa"/>
          </w:tcPr>
          <w:p w:rsidR="0096213F" w:rsidRPr="00822984" w:rsidRDefault="0096213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6213F" w:rsidRPr="00822984" w:rsidRDefault="0096213F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6213F" w:rsidRPr="00822984" w:rsidRDefault="0096213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39,7</w:t>
            </w:r>
          </w:p>
        </w:tc>
        <w:tc>
          <w:tcPr>
            <w:tcW w:w="992" w:type="dxa"/>
          </w:tcPr>
          <w:p w:rsidR="0096213F" w:rsidRPr="00822984" w:rsidRDefault="009621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96213F" w:rsidRPr="00822984" w:rsidRDefault="0096213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96213F" w:rsidRPr="00822984" w:rsidRDefault="009621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66,4</w:t>
            </w:r>
          </w:p>
        </w:tc>
        <w:tc>
          <w:tcPr>
            <w:tcW w:w="1134" w:type="dxa"/>
          </w:tcPr>
          <w:p w:rsidR="0096213F" w:rsidRPr="00822984" w:rsidRDefault="009621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96213F" w:rsidRPr="00822984" w:rsidRDefault="0096213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6213F" w:rsidRPr="00822984" w:rsidRDefault="009621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672589,77</w:t>
            </w:r>
          </w:p>
        </w:tc>
      </w:tr>
      <w:tr w:rsidR="0096213F" w:rsidRPr="00822984" w:rsidTr="00BC65B9">
        <w:trPr>
          <w:trHeight w:val="202"/>
        </w:trPr>
        <w:tc>
          <w:tcPr>
            <w:tcW w:w="710" w:type="dxa"/>
          </w:tcPr>
          <w:p w:rsidR="0096213F" w:rsidRPr="00822984" w:rsidRDefault="0096213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96213F" w:rsidRPr="00822984" w:rsidRDefault="0096213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96213F" w:rsidRPr="00822984" w:rsidRDefault="0096213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6213F" w:rsidRPr="00822984" w:rsidRDefault="0096213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6213F" w:rsidRPr="00822984" w:rsidRDefault="0096213F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96213F" w:rsidRPr="00822984" w:rsidRDefault="0096213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66,4</w:t>
            </w:r>
          </w:p>
        </w:tc>
        <w:tc>
          <w:tcPr>
            <w:tcW w:w="992" w:type="dxa"/>
          </w:tcPr>
          <w:p w:rsidR="0096213F" w:rsidRPr="00822984" w:rsidRDefault="009621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96213F" w:rsidRPr="00822984" w:rsidRDefault="0096213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96213F" w:rsidRPr="00822984" w:rsidRDefault="009621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39,7</w:t>
            </w:r>
          </w:p>
        </w:tc>
        <w:tc>
          <w:tcPr>
            <w:tcW w:w="1134" w:type="dxa"/>
          </w:tcPr>
          <w:p w:rsidR="0096213F" w:rsidRPr="00822984" w:rsidRDefault="0096213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96213F" w:rsidRPr="00822984" w:rsidRDefault="0096213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Touota</w:t>
            </w:r>
            <w:proofErr w:type="spellEnd"/>
            <w:r w:rsidRPr="00822984">
              <w:rPr>
                <w:sz w:val="18"/>
                <w:szCs w:val="18"/>
                <w:lang w:val="en-US"/>
              </w:rPr>
              <w:t xml:space="preserve"> Corolla</w:t>
            </w:r>
          </w:p>
        </w:tc>
        <w:tc>
          <w:tcPr>
            <w:tcW w:w="1418" w:type="dxa"/>
          </w:tcPr>
          <w:p w:rsidR="0096213F" w:rsidRPr="00822984" w:rsidRDefault="0096213F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3006297,59</w:t>
            </w:r>
          </w:p>
        </w:tc>
      </w:tr>
      <w:tr w:rsidR="00751416" w:rsidRPr="00822984" w:rsidTr="00751416">
        <w:trPr>
          <w:trHeight w:val="413"/>
        </w:trPr>
        <w:tc>
          <w:tcPr>
            <w:tcW w:w="710" w:type="dxa"/>
            <w:vMerge w:val="restart"/>
          </w:tcPr>
          <w:p w:rsidR="00751416" w:rsidRPr="00822984" w:rsidRDefault="0075141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</w:t>
            </w:r>
            <w:r w:rsidR="00154655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Merge w:val="restart"/>
          </w:tcPr>
          <w:p w:rsidR="00751416" w:rsidRPr="00822984" w:rsidRDefault="00751416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Решетова </w:t>
            </w:r>
            <w:r w:rsidR="00154655">
              <w:rPr>
                <w:sz w:val="18"/>
                <w:szCs w:val="18"/>
              </w:rPr>
              <w:t>Н.И.</w:t>
            </w:r>
          </w:p>
        </w:tc>
        <w:tc>
          <w:tcPr>
            <w:tcW w:w="1559" w:type="dxa"/>
            <w:vMerge w:val="restart"/>
          </w:tcPr>
          <w:p w:rsidR="00751416" w:rsidRPr="00822984" w:rsidRDefault="0075141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79</w:t>
            </w:r>
          </w:p>
        </w:tc>
        <w:tc>
          <w:tcPr>
            <w:tcW w:w="1276" w:type="dxa"/>
          </w:tcPr>
          <w:p w:rsidR="00751416" w:rsidRPr="00822984" w:rsidRDefault="0075141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751416" w:rsidRPr="00822984" w:rsidRDefault="0075141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51416" w:rsidRPr="00822984" w:rsidRDefault="0075141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751416" w:rsidRPr="00822984" w:rsidRDefault="0075141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751416" w:rsidRPr="00822984" w:rsidRDefault="0075141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751416" w:rsidRPr="00822984" w:rsidRDefault="0075141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751416" w:rsidRPr="00822984" w:rsidRDefault="0075141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751416" w:rsidRPr="00822984" w:rsidRDefault="00751416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751416" w:rsidRPr="00822984" w:rsidRDefault="00751416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619515,99</w:t>
            </w:r>
          </w:p>
        </w:tc>
      </w:tr>
      <w:tr w:rsidR="00751416" w:rsidRPr="00822984" w:rsidTr="00BC65B9">
        <w:trPr>
          <w:trHeight w:val="412"/>
        </w:trPr>
        <w:tc>
          <w:tcPr>
            <w:tcW w:w="710" w:type="dxa"/>
            <w:vMerge/>
          </w:tcPr>
          <w:p w:rsidR="00751416" w:rsidRPr="00822984" w:rsidRDefault="0075141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751416" w:rsidRPr="00822984" w:rsidRDefault="0075141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51416" w:rsidRPr="00822984" w:rsidRDefault="0075141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51416" w:rsidRPr="00822984" w:rsidRDefault="0075141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51416" w:rsidRPr="00822984" w:rsidRDefault="00751416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751416" w:rsidRPr="00822984" w:rsidRDefault="0075141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60,5</w:t>
            </w:r>
          </w:p>
        </w:tc>
        <w:tc>
          <w:tcPr>
            <w:tcW w:w="992" w:type="dxa"/>
          </w:tcPr>
          <w:p w:rsidR="00751416" w:rsidRPr="00822984" w:rsidRDefault="0075141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751416" w:rsidRPr="00822984" w:rsidRDefault="0075141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51416" w:rsidRPr="00822984" w:rsidRDefault="0075141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51416" w:rsidRPr="00822984" w:rsidRDefault="0075141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51416" w:rsidRPr="00822984" w:rsidRDefault="0075141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51416" w:rsidRPr="00822984" w:rsidRDefault="00751416" w:rsidP="0096213F">
            <w:pPr>
              <w:rPr>
                <w:sz w:val="18"/>
                <w:szCs w:val="18"/>
              </w:rPr>
            </w:pPr>
          </w:p>
        </w:tc>
      </w:tr>
      <w:tr w:rsidR="0093349C" w:rsidRPr="00822984" w:rsidTr="00BC65B9">
        <w:trPr>
          <w:trHeight w:val="412"/>
        </w:trPr>
        <w:tc>
          <w:tcPr>
            <w:tcW w:w="710" w:type="dxa"/>
          </w:tcPr>
          <w:p w:rsidR="0093349C" w:rsidRPr="00822984" w:rsidRDefault="0015465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</w:t>
            </w:r>
          </w:p>
        </w:tc>
        <w:tc>
          <w:tcPr>
            <w:tcW w:w="1416" w:type="dxa"/>
          </w:tcPr>
          <w:p w:rsidR="0093349C" w:rsidRPr="00822984" w:rsidRDefault="0093349C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Кончаловская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Н.С.</w:t>
            </w:r>
          </w:p>
        </w:tc>
        <w:tc>
          <w:tcPr>
            <w:tcW w:w="1559" w:type="dxa"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159</w:t>
            </w:r>
          </w:p>
        </w:tc>
        <w:tc>
          <w:tcPr>
            <w:tcW w:w="1276" w:type="dxa"/>
          </w:tcPr>
          <w:p w:rsidR="0093349C" w:rsidRPr="00822984" w:rsidRDefault="0093349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3349C" w:rsidRPr="00822984" w:rsidRDefault="0093349C" w:rsidP="00EA7AD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(2 собственника)</w:t>
            </w:r>
          </w:p>
        </w:tc>
        <w:tc>
          <w:tcPr>
            <w:tcW w:w="992" w:type="dxa"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30,5</w:t>
            </w:r>
          </w:p>
        </w:tc>
        <w:tc>
          <w:tcPr>
            <w:tcW w:w="992" w:type="dxa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349C" w:rsidRPr="00822984" w:rsidRDefault="0093349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3349C" w:rsidRPr="00822984" w:rsidRDefault="0093349C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558077,95</w:t>
            </w:r>
          </w:p>
        </w:tc>
      </w:tr>
      <w:tr w:rsidR="0093349C" w:rsidRPr="00822984" w:rsidTr="00BC65B9">
        <w:trPr>
          <w:trHeight w:val="412"/>
        </w:trPr>
        <w:tc>
          <w:tcPr>
            <w:tcW w:w="710" w:type="dxa"/>
          </w:tcPr>
          <w:p w:rsidR="0093349C" w:rsidRPr="00822984" w:rsidRDefault="0093349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349C" w:rsidRPr="00822984" w:rsidRDefault="0093349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3349C" w:rsidRPr="00822984" w:rsidRDefault="0093349C" w:rsidP="00EA7ADC">
            <w:pPr>
              <w:jc w:val="center"/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(2 собственника)</w:t>
            </w:r>
          </w:p>
        </w:tc>
        <w:tc>
          <w:tcPr>
            <w:tcW w:w="992" w:type="dxa"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30,5</w:t>
            </w:r>
          </w:p>
        </w:tc>
        <w:tc>
          <w:tcPr>
            <w:tcW w:w="992" w:type="dxa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3349C" w:rsidRPr="00822984" w:rsidRDefault="0093349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3349C" w:rsidRPr="00822984" w:rsidRDefault="0093349C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302501,82</w:t>
            </w:r>
          </w:p>
        </w:tc>
      </w:tr>
      <w:tr w:rsidR="0093349C" w:rsidRPr="00822984" w:rsidTr="0093349C">
        <w:trPr>
          <w:trHeight w:val="758"/>
        </w:trPr>
        <w:tc>
          <w:tcPr>
            <w:tcW w:w="710" w:type="dxa"/>
            <w:vMerge w:val="restart"/>
          </w:tcPr>
          <w:p w:rsidR="0093349C" w:rsidRPr="00822984" w:rsidRDefault="0093349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</w:t>
            </w:r>
            <w:r w:rsidR="00154655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Егоров Михаил Викторович</w:t>
            </w:r>
          </w:p>
        </w:tc>
        <w:tc>
          <w:tcPr>
            <w:tcW w:w="1559" w:type="dxa"/>
            <w:vMerge w:val="restart"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Начальник МУ «Управление капитального строительства города Тулы»</w:t>
            </w:r>
          </w:p>
        </w:tc>
        <w:tc>
          <w:tcPr>
            <w:tcW w:w="1276" w:type="dxa"/>
          </w:tcPr>
          <w:p w:rsidR="0093349C" w:rsidRPr="00822984" w:rsidRDefault="0093349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93349C" w:rsidRPr="00822984" w:rsidRDefault="0093349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78,3</w:t>
            </w:r>
          </w:p>
        </w:tc>
        <w:tc>
          <w:tcPr>
            <w:tcW w:w="1134" w:type="dxa"/>
            <w:vMerge w:val="restart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93349C" w:rsidRPr="00822984" w:rsidRDefault="0093349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Опель-</w:t>
            </w:r>
            <w:proofErr w:type="spellStart"/>
            <w:r w:rsidRPr="00822984">
              <w:rPr>
                <w:sz w:val="18"/>
                <w:szCs w:val="18"/>
              </w:rPr>
              <w:t>Зафира</w:t>
            </w:r>
            <w:proofErr w:type="spellEnd"/>
          </w:p>
        </w:tc>
        <w:tc>
          <w:tcPr>
            <w:tcW w:w="1418" w:type="dxa"/>
            <w:vMerge w:val="restart"/>
          </w:tcPr>
          <w:p w:rsidR="0093349C" w:rsidRPr="00822984" w:rsidRDefault="0093349C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2244659,2</w:t>
            </w:r>
          </w:p>
        </w:tc>
      </w:tr>
      <w:tr w:rsidR="0093349C" w:rsidRPr="00822984" w:rsidTr="00BC65B9">
        <w:trPr>
          <w:trHeight w:val="757"/>
        </w:trPr>
        <w:tc>
          <w:tcPr>
            <w:tcW w:w="710" w:type="dxa"/>
            <w:vMerge/>
          </w:tcPr>
          <w:p w:rsidR="0093349C" w:rsidRPr="00822984" w:rsidRDefault="0093349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349C" w:rsidRPr="00822984" w:rsidRDefault="0093349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93349C" w:rsidRPr="00822984" w:rsidRDefault="0093349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349C" w:rsidRPr="00822984" w:rsidRDefault="0093349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349C" w:rsidRPr="00822984" w:rsidRDefault="0093349C" w:rsidP="0096213F">
            <w:pPr>
              <w:rPr>
                <w:sz w:val="18"/>
                <w:szCs w:val="18"/>
              </w:rPr>
            </w:pPr>
          </w:p>
        </w:tc>
      </w:tr>
      <w:tr w:rsidR="0093349C" w:rsidRPr="00822984" w:rsidTr="0093349C">
        <w:trPr>
          <w:trHeight w:val="250"/>
        </w:trPr>
        <w:tc>
          <w:tcPr>
            <w:tcW w:w="710" w:type="dxa"/>
            <w:vMerge w:val="restart"/>
          </w:tcPr>
          <w:p w:rsidR="0093349C" w:rsidRPr="00822984" w:rsidRDefault="0093349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349C" w:rsidRPr="00822984" w:rsidRDefault="0093349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Земельный </w:t>
            </w:r>
            <w:r w:rsidRPr="00822984">
              <w:rPr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1843" w:type="dxa"/>
          </w:tcPr>
          <w:p w:rsidR="0093349C" w:rsidRPr="00822984" w:rsidRDefault="0093349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992" w:type="dxa"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749</w:t>
            </w:r>
          </w:p>
        </w:tc>
        <w:tc>
          <w:tcPr>
            <w:tcW w:w="992" w:type="dxa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3349C" w:rsidRPr="00822984" w:rsidRDefault="0093349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3349C" w:rsidRPr="00822984" w:rsidRDefault="0093349C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503985,32</w:t>
            </w:r>
          </w:p>
        </w:tc>
      </w:tr>
      <w:tr w:rsidR="0093349C" w:rsidRPr="00822984" w:rsidTr="00BC65B9">
        <w:trPr>
          <w:trHeight w:val="250"/>
        </w:trPr>
        <w:tc>
          <w:tcPr>
            <w:tcW w:w="710" w:type="dxa"/>
            <w:vMerge/>
          </w:tcPr>
          <w:p w:rsidR="0093349C" w:rsidRPr="00822984" w:rsidRDefault="0093349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349C" w:rsidRPr="00822984" w:rsidRDefault="00154655" w:rsidP="001546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</w:t>
            </w:r>
            <w:r w:rsidR="0093349C" w:rsidRPr="00822984">
              <w:rPr>
                <w:sz w:val="18"/>
                <w:szCs w:val="18"/>
              </w:rPr>
              <w:t>ом</w:t>
            </w:r>
          </w:p>
        </w:tc>
        <w:tc>
          <w:tcPr>
            <w:tcW w:w="1843" w:type="dxa"/>
          </w:tcPr>
          <w:p w:rsidR="0093349C" w:rsidRPr="00822984" w:rsidRDefault="0093349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349C" w:rsidRPr="00822984" w:rsidRDefault="0093349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349C" w:rsidRPr="00822984" w:rsidRDefault="0093349C" w:rsidP="0096213F">
            <w:pPr>
              <w:rPr>
                <w:sz w:val="18"/>
                <w:szCs w:val="18"/>
              </w:rPr>
            </w:pPr>
          </w:p>
        </w:tc>
      </w:tr>
      <w:tr w:rsidR="0093349C" w:rsidRPr="00822984" w:rsidTr="00BC65B9">
        <w:trPr>
          <w:trHeight w:val="250"/>
        </w:trPr>
        <w:tc>
          <w:tcPr>
            <w:tcW w:w="710" w:type="dxa"/>
            <w:vMerge/>
          </w:tcPr>
          <w:p w:rsidR="0093349C" w:rsidRPr="00822984" w:rsidRDefault="0093349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349C" w:rsidRPr="00822984" w:rsidRDefault="009334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3349C" w:rsidRPr="00822984" w:rsidRDefault="0093349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3349C" w:rsidRPr="00822984" w:rsidRDefault="0093349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78,3</w:t>
            </w:r>
          </w:p>
        </w:tc>
        <w:tc>
          <w:tcPr>
            <w:tcW w:w="992" w:type="dxa"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3349C" w:rsidRPr="00822984" w:rsidRDefault="0093349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349C" w:rsidRPr="00822984" w:rsidRDefault="009334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3349C" w:rsidRPr="00822984" w:rsidRDefault="0093349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349C" w:rsidRPr="00822984" w:rsidRDefault="0093349C" w:rsidP="0096213F">
            <w:pPr>
              <w:rPr>
                <w:sz w:val="18"/>
                <w:szCs w:val="18"/>
              </w:rPr>
            </w:pPr>
          </w:p>
        </w:tc>
      </w:tr>
      <w:tr w:rsidR="005C0DFC" w:rsidRPr="00822984" w:rsidTr="00BC65B9">
        <w:trPr>
          <w:trHeight w:val="250"/>
        </w:trPr>
        <w:tc>
          <w:tcPr>
            <w:tcW w:w="710" w:type="dxa"/>
          </w:tcPr>
          <w:p w:rsidR="005C0DFC" w:rsidRPr="00822984" w:rsidRDefault="005C0DF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</w:t>
            </w:r>
            <w:r w:rsidR="00154655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5C0DFC" w:rsidRPr="00822984" w:rsidRDefault="005C0DFC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Аленина </w:t>
            </w:r>
            <w:r w:rsidR="00154655">
              <w:rPr>
                <w:sz w:val="18"/>
                <w:szCs w:val="18"/>
              </w:rPr>
              <w:t>Л.Н.</w:t>
            </w:r>
          </w:p>
        </w:tc>
        <w:tc>
          <w:tcPr>
            <w:tcW w:w="1559" w:type="dxa"/>
          </w:tcPr>
          <w:p w:rsidR="005C0DFC" w:rsidRPr="00822984" w:rsidRDefault="005C0DF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101</w:t>
            </w:r>
          </w:p>
        </w:tc>
        <w:tc>
          <w:tcPr>
            <w:tcW w:w="1276" w:type="dxa"/>
          </w:tcPr>
          <w:p w:rsidR="005C0DFC" w:rsidRPr="00822984" w:rsidRDefault="005C0DF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5C0DFC" w:rsidRPr="00822984" w:rsidRDefault="005C0DF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5C0DFC" w:rsidRPr="00822984" w:rsidRDefault="005C0DF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C0DFC" w:rsidRPr="00822984" w:rsidRDefault="005C0DF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5C0DFC" w:rsidRPr="00822984" w:rsidRDefault="005C0DF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5C0DFC" w:rsidRPr="00822984" w:rsidRDefault="005C0DF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C0DFC" w:rsidRPr="00822984" w:rsidRDefault="005C0DF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C0DFC" w:rsidRPr="00822984" w:rsidRDefault="005C0DFC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Opel ZAFIRA</w:t>
            </w:r>
          </w:p>
        </w:tc>
        <w:tc>
          <w:tcPr>
            <w:tcW w:w="1418" w:type="dxa"/>
          </w:tcPr>
          <w:p w:rsidR="005C0DFC" w:rsidRPr="00822984" w:rsidRDefault="005C0DFC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525261,71</w:t>
            </w:r>
          </w:p>
        </w:tc>
      </w:tr>
      <w:tr w:rsidR="005C0DFC" w:rsidRPr="00822984" w:rsidTr="00BC65B9">
        <w:trPr>
          <w:trHeight w:val="250"/>
        </w:trPr>
        <w:tc>
          <w:tcPr>
            <w:tcW w:w="710" w:type="dxa"/>
          </w:tcPr>
          <w:p w:rsidR="005C0DFC" w:rsidRPr="00822984" w:rsidRDefault="005C0DF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5C0DFC" w:rsidRPr="00822984" w:rsidRDefault="005C0DF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5C0DFC" w:rsidRPr="00822984" w:rsidRDefault="005C0DF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C0DFC" w:rsidRPr="00822984" w:rsidRDefault="005C0DF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5C0DFC" w:rsidRPr="00822984" w:rsidRDefault="005C0DF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5C0DFC" w:rsidRPr="00822984" w:rsidRDefault="005C0DF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C0DFC" w:rsidRPr="00822984" w:rsidRDefault="005C0DF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5C0DFC" w:rsidRPr="00822984" w:rsidRDefault="005C0DF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5C0DFC" w:rsidRPr="00822984" w:rsidRDefault="005C0DF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C0DFC" w:rsidRPr="00822984" w:rsidRDefault="005C0DF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C0DFC" w:rsidRPr="00822984" w:rsidRDefault="005C0DF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5C0DFC" w:rsidRPr="00822984" w:rsidRDefault="005C0DFC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324181,01</w:t>
            </w:r>
          </w:p>
        </w:tc>
      </w:tr>
      <w:tr w:rsidR="005C0DFC" w:rsidRPr="00822984" w:rsidTr="00BC65B9">
        <w:trPr>
          <w:trHeight w:val="250"/>
        </w:trPr>
        <w:tc>
          <w:tcPr>
            <w:tcW w:w="710" w:type="dxa"/>
          </w:tcPr>
          <w:p w:rsidR="005C0DFC" w:rsidRPr="00822984" w:rsidRDefault="005C0DF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</w:t>
            </w:r>
            <w:r w:rsidR="00154655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5C0DFC" w:rsidRPr="00822984" w:rsidRDefault="005C0DFC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Петрова </w:t>
            </w:r>
            <w:r w:rsidR="00154655">
              <w:rPr>
                <w:sz w:val="18"/>
                <w:szCs w:val="18"/>
              </w:rPr>
              <w:t>Е.А.</w:t>
            </w:r>
          </w:p>
        </w:tc>
        <w:tc>
          <w:tcPr>
            <w:tcW w:w="1559" w:type="dxa"/>
          </w:tcPr>
          <w:p w:rsidR="005C0DFC" w:rsidRPr="00822984" w:rsidRDefault="005C0DF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53</w:t>
            </w:r>
          </w:p>
        </w:tc>
        <w:tc>
          <w:tcPr>
            <w:tcW w:w="1276" w:type="dxa"/>
          </w:tcPr>
          <w:p w:rsidR="005C0DFC" w:rsidRPr="00822984" w:rsidRDefault="005C0DF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5C0DFC" w:rsidRPr="00822984" w:rsidRDefault="005C0DF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5C0DFC" w:rsidRPr="00822984" w:rsidRDefault="005C0DF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95</w:t>
            </w:r>
          </w:p>
        </w:tc>
        <w:tc>
          <w:tcPr>
            <w:tcW w:w="992" w:type="dxa"/>
          </w:tcPr>
          <w:p w:rsidR="005C0DFC" w:rsidRPr="00822984" w:rsidRDefault="005C0DF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5C0DFC" w:rsidRPr="00822984" w:rsidRDefault="005C0DF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5C0DFC" w:rsidRPr="00822984" w:rsidRDefault="005C0DF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C0DFC" w:rsidRPr="00822984" w:rsidRDefault="005C0DF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5C0DFC" w:rsidRPr="00822984" w:rsidRDefault="005C0DF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5C0DFC" w:rsidRPr="00822984" w:rsidRDefault="005C0DFC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374481,88</w:t>
            </w:r>
          </w:p>
        </w:tc>
      </w:tr>
      <w:tr w:rsidR="005C0DFC" w:rsidRPr="00822984" w:rsidTr="005C0DFC">
        <w:trPr>
          <w:trHeight w:val="555"/>
        </w:trPr>
        <w:tc>
          <w:tcPr>
            <w:tcW w:w="710" w:type="dxa"/>
            <w:vMerge w:val="restart"/>
          </w:tcPr>
          <w:p w:rsidR="005C0DFC" w:rsidRPr="00822984" w:rsidRDefault="005C0DF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5C0DFC" w:rsidRPr="00822984" w:rsidRDefault="005C0DF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5C0DFC" w:rsidRPr="00822984" w:rsidRDefault="005C0DF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5C0DFC" w:rsidRPr="00822984" w:rsidRDefault="005C0DF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  <w:vMerge w:val="restart"/>
          </w:tcPr>
          <w:p w:rsidR="005C0DFC" w:rsidRPr="00822984" w:rsidRDefault="005C0DF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5C0DFC" w:rsidRPr="00822984" w:rsidRDefault="005C0DF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vMerge w:val="restart"/>
          </w:tcPr>
          <w:p w:rsidR="005C0DFC" w:rsidRPr="00822984" w:rsidRDefault="005C0DF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5C0DFC" w:rsidRPr="00822984" w:rsidRDefault="00686C1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</w:tcPr>
          <w:p w:rsidR="005C0DFC" w:rsidRPr="00822984" w:rsidRDefault="00686C1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</w:tcPr>
          <w:p w:rsidR="005C0DFC" w:rsidRPr="00822984" w:rsidRDefault="00686C1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5C0DFC" w:rsidRPr="00822984" w:rsidRDefault="005C0DF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Hyundai Solaris</w:t>
            </w:r>
          </w:p>
        </w:tc>
        <w:tc>
          <w:tcPr>
            <w:tcW w:w="1418" w:type="dxa"/>
            <w:vMerge w:val="restart"/>
          </w:tcPr>
          <w:p w:rsidR="005C0DFC" w:rsidRPr="00822984" w:rsidRDefault="005C0DFC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423248,81</w:t>
            </w:r>
          </w:p>
        </w:tc>
      </w:tr>
      <w:tr w:rsidR="005C0DFC" w:rsidRPr="00822984" w:rsidTr="00BC65B9">
        <w:trPr>
          <w:trHeight w:val="555"/>
        </w:trPr>
        <w:tc>
          <w:tcPr>
            <w:tcW w:w="710" w:type="dxa"/>
            <w:vMerge/>
          </w:tcPr>
          <w:p w:rsidR="005C0DFC" w:rsidRPr="00822984" w:rsidRDefault="005C0DF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5C0DFC" w:rsidRPr="00822984" w:rsidRDefault="005C0DF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C0DFC" w:rsidRPr="00822984" w:rsidRDefault="005C0DF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C0DFC" w:rsidRPr="00822984" w:rsidRDefault="005C0DFC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C0DFC" w:rsidRPr="00822984" w:rsidRDefault="005C0DFC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C0DFC" w:rsidRPr="00822984" w:rsidRDefault="005C0DFC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C0DFC" w:rsidRPr="00822984" w:rsidRDefault="005C0DF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C0DFC" w:rsidRPr="00822984" w:rsidRDefault="00686C1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5C0DFC" w:rsidRPr="00822984" w:rsidRDefault="00686C1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95</w:t>
            </w:r>
          </w:p>
        </w:tc>
        <w:tc>
          <w:tcPr>
            <w:tcW w:w="1134" w:type="dxa"/>
          </w:tcPr>
          <w:p w:rsidR="005C0DFC" w:rsidRPr="00822984" w:rsidRDefault="00686C1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5C0DFC" w:rsidRPr="00822984" w:rsidRDefault="005C0DF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C0DFC" w:rsidRPr="00822984" w:rsidRDefault="005C0DFC" w:rsidP="0096213F">
            <w:pPr>
              <w:rPr>
                <w:sz w:val="18"/>
                <w:szCs w:val="18"/>
              </w:rPr>
            </w:pPr>
          </w:p>
        </w:tc>
      </w:tr>
      <w:tr w:rsidR="00686C1B" w:rsidRPr="00822984" w:rsidTr="00BC65B9">
        <w:trPr>
          <w:trHeight w:val="555"/>
        </w:trPr>
        <w:tc>
          <w:tcPr>
            <w:tcW w:w="710" w:type="dxa"/>
          </w:tcPr>
          <w:p w:rsidR="00686C1B" w:rsidRPr="00822984" w:rsidRDefault="00686C1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686C1B" w:rsidRPr="00822984" w:rsidRDefault="00686C1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86C1B" w:rsidRPr="00822984" w:rsidRDefault="00686C1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86C1B" w:rsidRPr="00822984" w:rsidRDefault="00686C1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86C1B" w:rsidRPr="00822984" w:rsidRDefault="00686C1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686C1B" w:rsidRPr="00822984" w:rsidRDefault="00686C1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95</w:t>
            </w:r>
          </w:p>
        </w:tc>
        <w:tc>
          <w:tcPr>
            <w:tcW w:w="992" w:type="dxa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686C1B" w:rsidRPr="00822984" w:rsidRDefault="00686C1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86C1B" w:rsidRPr="00822984" w:rsidRDefault="00686C1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86C1B" w:rsidRPr="00822984" w:rsidRDefault="00686C1B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686C1B" w:rsidRPr="00822984" w:rsidTr="00BC65B9">
        <w:trPr>
          <w:trHeight w:val="555"/>
        </w:trPr>
        <w:tc>
          <w:tcPr>
            <w:tcW w:w="710" w:type="dxa"/>
          </w:tcPr>
          <w:p w:rsidR="00686C1B" w:rsidRPr="00822984" w:rsidRDefault="00686C1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</w:t>
            </w:r>
            <w:r w:rsidR="00154655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686C1B" w:rsidRPr="00822984" w:rsidRDefault="00686C1B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Сидорова </w:t>
            </w:r>
            <w:r w:rsidR="00154655">
              <w:rPr>
                <w:sz w:val="18"/>
                <w:szCs w:val="18"/>
              </w:rPr>
              <w:t>И.А.</w:t>
            </w:r>
          </w:p>
        </w:tc>
        <w:tc>
          <w:tcPr>
            <w:tcW w:w="1559" w:type="dxa"/>
          </w:tcPr>
          <w:p w:rsidR="00686C1B" w:rsidRPr="00822984" w:rsidRDefault="00686C1B" w:rsidP="0003401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И.О.заведующей</w:t>
            </w:r>
            <w:proofErr w:type="spellEnd"/>
            <w:r w:rsidRPr="00822984">
              <w:rPr>
                <w:sz w:val="18"/>
                <w:szCs w:val="18"/>
              </w:rPr>
              <w:t xml:space="preserve"> МБДОУ № 29</w:t>
            </w:r>
          </w:p>
        </w:tc>
        <w:tc>
          <w:tcPr>
            <w:tcW w:w="1276" w:type="dxa"/>
          </w:tcPr>
          <w:p w:rsidR="00686C1B" w:rsidRPr="00822984" w:rsidRDefault="00686C1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686C1B" w:rsidRPr="00822984" w:rsidRDefault="00686C1B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6C1B" w:rsidRPr="00822984" w:rsidRDefault="00686C1B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6C1B" w:rsidRPr="00822984" w:rsidRDefault="00686C1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686C1B" w:rsidRPr="00822984" w:rsidRDefault="00686C1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86C1B" w:rsidRPr="00822984" w:rsidRDefault="00686C1B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373428,99</w:t>
            </w:r>
          </w:p>
        </w:tc>
      </w:tr>
      <w:tr w:rsidR="00686C1B" w:rsidRPr="00822984" w:rsidTr="00BC65B9">
        <w:trPr>
          <w:trHeight w:val="555"/>
        </w:trPr>
        <w:tc>
          <w:tcPr>
            <w:tcW w:w="710" w:type="dxa"/>
          </w:tcPr>
          <w:p w:rsidR="00686C1B" w:rsidRPr="00822984" w:rsidRDefault="00686C1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</w:t>
            </w:r>
            <w:r w:rsidR="00154655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686C1B" w:rsidRPr="00822984" w:rsidRDefault="00686C1B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Клевакина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Н.А.</w:t>
            </w:r>
          </w:p>
        </w:tc>
        <w:tc>
          <w:tcPr>
            <w:tcW w:w="1559" w:type="dxa"/>
          </w:tcPr>
          <w:p w:rsidR="00686C1B" w:rsidRPr="00822984" w:rsidRDefault="00686C1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98</w:t>
            </w:r>
          </w:p>
        </w:tc>
        <w:tc>
          <w:tcPr>
            <w:tcW w:w="1276" w:type="dxa"/>
          </w:tcPr>
          <w:p w:rsidR="00686C1B" w:rsidRPr="00822984" w:rsidRDefault="00686C1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86C1B" w:rsidRPr="00822984" w:rsidRDefault="00686C1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3/4</w:t>
            </w:r>
          </w:p>
        </w:tc>
        <w:tc>
          <w:tcPr>
            <w:tcW w:w="992" w:type="dxa"/>
          </w:tcPr>
          <w:p w:rsidR="00686C1B" w:rsidRPr="00822984" w:rsidRDefault="00686C1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686C1B" w:rsidRPr="00822984" w:rsidRDefault="00686C1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86C1B" w:rsidRPr="00822984" w:rsidRDefault="00686C1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86C1B" w:rsidRPr="00822984" w:rsidRDefault="00686C1B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511621,91</w:t>
            </w:r>
          </w:p>
        </w:tc>
      </w:tr>
      <w:tr w:rsidR="00686C1B" w:rsidRPr="00822984" w:rsidTr="00686C1B">
        <w:trPr>
          <w:trHeight w:val="278"/>
        </w:trPr>
        <w:tc>
          <w:tcPr>
            <w:tcW w:w="710" w:type="dxa"/>
            <w:vMerge w:val="restart"/>
          </w:tcPr>
          <w:p w:rsidR="00686C1B" w:rsidRPr="00822984" w:rsidRDefault="00686C1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686C1B" w:rsidRPr="00822984" w:rsidRDefault="00686C1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86C1B" w:rsidRPr="00822984" w:rsidRDefault="00686C1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86C1B" w:rsidRPr="00822984" w:rsidRDefault="00686C1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86C1B" w:rsidRPr="00822984" w:rsidRDefault="00686C1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686C1B" w:rsidRPr="00822984" w:rsidRDefault="00686C1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86C1B" w:rsidRPr="00822984" w:rsidRDefault="00686C1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686C1B" w:rsidRPr="00822984" w:rsidRDefault="00686C1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Hyundai Sonata</w:t>
            </w:r>
          </w:p>
        </w:tc>
        <w:tc>
          <w:tcPr>
            <w:tcW w:w="1418" w:type="dxa"/>
            <w:vMerge w:val="restart"/>
          </w:tcPr>
          <w:p w:rsidR="00686C1B" w:rsidRPr="00822984" w:rsidRDefault="00686C1B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266994</w:t>
            </w:r>
          </w:p>
        </w:tc>
      </w:tr>
      <w:tr w:rsidR="00686C1B" w:rsidRPr="00822984" w:rsidTr="00BC65B9">
        <w:trPr>
          <w:trHeight w:val="277"/>
        </w:trPr>
        <w:tc>
          <w:tcPr>
            <w:tcW w:w="710" w:type="dxa"/>
            <w:vMerge/>
          </w:tcPr>
          <w:p w:rsidR="00686C1B" w:rsidRPr="00822984" w:rsidRDefault="00686C1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86C1B" w:rsidRPr="00822984" w:rsidRDefault="00686C1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86C1B" w:rsidRPr="00822984" w:rsidRDefault="00686C1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86C1B" w:rsidRPr="00822984" w:rsidRDefault="00686C1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686C1B" w:rsidRPr="00822984" w:rsidRDefault="00686C1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86C1B" w:rsidRPr="00822984" w:rsidRDefault="00686C1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86C1B" w:rsidRPr="00822984" w:rsidRDefault="00686C1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86C1B" w:rsidRPr="00822984" w:rsidRDefault="00686C1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86C1B" w:rsidRPr="00822984" w:rsidRDefault="00686C1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86C1B" w:rsidRPr="00822984" w:rsidRDefault="00686C1B" w:rsidP="0096213F">
            <w:pPr>
              <w:rPr>
                <w:sz w:val="18"/>
                <w:szCs w:val="18"/>
              </w:rPr>
            </w:pPr>
          </w:p>
        </w:tc>
      </w:tr>
      <w:tr w:rsidR="00E81FA8" w:rsidRPr="00822984" w:rsidTr="00BC65B9">
        <w:trPr>
          <w:trHeight w:val="277"/>
        </w:trPr>
        <w:tc>
          <w:tcPr>
            <w:tcW w:w="710" w:type="dxa"/>
          </w:tcPr>
          <w:p w:rsidR="00E81FA8" w:rsidRPr="00822984" w:rsidRDefault="00E81FA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</w:t>
            </w:r>
            <w:r w:rsidR="00154655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E81FA8" w:rsidRPr="00822984" w:rsidRDefault="00E81FA8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Кубанова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Е.Н.</w:t>
            </w:r>
          </w:p>
        </w:tc>
        <w:tc>
          <w:tcPr>
            <w:tcW w:w="1559" w:type="dxa"/>
          </w:tcPr>
          <w:p w:rsidR="00E81FA8" w:rsidRPr="00822984" w:rsidRDefault="00E81FA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14</w:t>
            </w:r>
          </w:p>
        </w:tc>
        <w:tc>
          <w:tcPr>
            <w:tcW w:w="1276" w:type="dxa"/>
          </w:tcPr>
          <w:p w:rsidR="00E81FA8" w:rsidRPr="00822984" w:rsidRDefault="00E81FA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E81FA8" w:rsidRPr="00822984" w:rsidRDefault="00E81FA8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</w:t>
            </w:r>
          </w:p>
        </w:tc>
        <w:tc>
          <w:tcPr>
            <w:tcW w:w="1134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E81FA8" w:rsidRPr="00822984" w:rsidRDefault="00E81FA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81FA8" w:rsidRPr="00822984" w:rsidRDefault="00E81FA8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638445</w:t>
            </w:r>
          </w:p>
        </w:tc>
      </w:tr>
      <w:tr w:rsidR="00E81FA8" w:rsidRPr="00822984" w:rsidTr="00BC65B9">
        <w:trPr>
          <w:trHeight w:val="277"/>
        </w:trPr>
        <w:tc>
          <w:tcPr>
            <w:tcW w:w="710" w:type="dxa"/>
          </w:tcPr>
          <w:p w:rsidR="00E81FA8" w:rsidRPr="00822984" w:rsidRDefault="00E81FA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81FA8" w:rsidRPr="00822984" w:rsidRDefault="00E81FA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E81FA8" w:rsidRPr="00822984" w:rsidRDefault="00E81FA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81FA8" w:rsidRPr="00822984" w:rsidRDefault="00E81FA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81FA8" w:rsidRPr="00822984" w:rsidRDefault="00E81FA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81FA8" w:rsidRPr="00822984" w:rsidRDefault="00E81FA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LADA </w:t>
            </w:r>
            <w:r w:rsidRPr="00822984">
              <w:rPr>
                <w:sz w:val="18"/>
                <w:szCs w:val="18"/>
              </w:rPr>
              <w:t>217030</w:t>
            </w:r>
          </w:p>
        </w:tc>
        <w:tc>
          <w:tcPr>
            <w:tcW w:w="1418" w:type="dxa"/>
          </w:tcPr>
          <w:p w:rsidR="00E81FA8" w:rsidRPr="00822984" w:rsidRDefault="00E81FA8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714978,07</w:t>
            </w:r>
          </w:p>
        </w:tc>
      </w:tr>
      <w:tr w:rsidR="00E81FA8" w:rsidRPr="00822984" w:rsidTr="00BC65B9">
        <w:trPr>
          <w:trHeight w:val="277"/>
        </w:trPr>
        <w:tc>
          <w:tcPr>
            <w:tcW w:w="710" w:type="dxa"/>
          </w:tcPr>
          <w:p w:rsidR="00E81FA8" w:rsidRPr="00822984" w:rsidRDefault="00E81FA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81FA8" w:rsidRPr="00822984" w:rsidRDefault="00E81FA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81FA8" w:rsidRPr="00822984" w:rsidRDefault="00E81FA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81FA8" w:rsidRPr="00822984" w:rsidRDefault="00E81FA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E81FA8" w:rsidRPr="00822984" w:rsidRDefault="00E81FA8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</w:t>
            </w:r>
          </w:p>
        </w:tc>
        <w:tc>
          <w:tcPr>
            <w:tcW w:w="1134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E81FA8" w:rsidRPr="00822984" w:rsidRDefault="00E81FA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E81FA8" w:rsidRPr="00822984" w:rsidRDefault="00E81FA8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21417</w:t>
            </w:r>
          </w:p>
        </w:tc>
      </w:tr>
      <w:tr w:rsidR="00E81FA8" w:rsidRPr="00822984" w:rsidTr="00E81FA8">
        <w:trPr>
          <w:trHeight w:val="555"/>
        </w:trPr>
        <w:tc>
          <w:tcPr>
            <w:tcW w:w="710" w:type="dxa"/>
            <w:vMerge w:val="restart"/>
          </w:tcPr>
          <w:p w:rsidR="00E81FA8" w:rsidRPr="00822984" w:rsidRDefault="00E81FA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</w:t>
            </w:r>
            <w:r w:rsidR="00154655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E81FA8" w:rsidRPr="00822984" w:rsidRDefault="00E81FA8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Мозалевская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Т.Н.</w:t>
            </w:r>
          </w:p>
        </w:tc>
        <w:tc>
          <w:tcPr>
            <w:tcW w:w="1559" w:type="dxa"/>
            <w:vMerge w:val="restart"/>
          </w:tcPr>
          <w:p w:rsidR="00E81FA8" w:rsidRPr="00822984" w:rsidRDefault="00E81FA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141</w:t>
            </w:r>
          </w:p>
        </w:tc>
        <w:tc>
          <w:tcPr>
            <w:tcW w:w="1276" w:type="dxa"/>
          </w:tcPr>
          <w:p w:rsidR="00E81FA8" w:rsidRPr="00822984" w:rsidRDefault="00E81FA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81FA8" w:rsidRPr="00822984" w:rsidRDefault="00E81FA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81FA8" w:rsidRPr="00822984" w:rsidRDefault="00E81FA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E81FA8" w:rsidRPr="00822984" w:rsidRDefault="00E81FA8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547592,32</w:t>
            </w:r>
          </w:p>
        </w:tc>
      </w:tr>
      <w:tr w:rsidR="00E81FA8" w:rsidRPr="00822984" w:rsidTr="00BC65B9">
        <w:trPr>
          <w:trHeight w:val="555"/>
        </w:trPr>
        <w:tc>
          <w:tcPr>
            <w:tcW w:w="710" w:type="dxa"/>
            <w:vMerge/>
          </w:tcPr>
          <w:p w:rsidR="00E81FA8" w:rsidRPr="00822984" w:rsidRDefault="00E81FA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81FA8" w:rsidRPr="00822984" w:rsidRDefault="00E81FA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81FA8" w:rsidRPr="00822984" w:rsidRDefault="00E81FA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81FA8" w:rsidRPr="00822984" w:rsidRDefault="00E81FA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81FA8" w:rsidRPr="00822984" w:rsidRDefault="00E81FA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41,5</w:t>
            </w:r>
          </w:p>
        </w:tc>
        <w:tc>
          <w:tcPr>
            <w:tcW w:w="992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81FA8" w:rsidRPr="00822984" w:rsidRDefault="00E81FA8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81FA8" w:rsidRPr="00822984" w:rsidRDefault="00E81FA8" w:rsidP="0096213F">
            <w:pPr>
              <w:rPr>
                <w:sz w:val="18"/>
                <w:szCs w:val="18"/>
              </w:rPr>
            </w:pPr>
          </w:p>
        </w:tc>
      </w:tr>
      <w:tr w:rsidR="00E81FA8" w:rsidRPr="00822984" w:rsidTr="00BC65B9">
        <w:trPr>
          <w:trHeight w:val="555"/>
        </w:trPr>
        <w:tc>
          <w:tcPr>
            <w:tcW w:w="710" w:type="dxa"/>
          </w:tcPr>
          <w:p w:rsidR="00E81FA8" w:rsidRPr="00822984" w:rsidRDefault="00E81FA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81FA8" w:rsidRPr="00822984" w:rsidRDefault="00E81FA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E81FA8" w:rsidRPr="00822984" w:rsidRDefault="00E81FA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81FA8" w:rsidRPr="00822984" w:rsidRDefault="00E81FA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81FA8" w:rsidRPr="00822984" w:rsidRDefault="00E81FA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41,5</w:t>
            </w:r>
          </w:p>
        </w:tc>
        <w:tc>
          <w:tcPr>
            <w:tcW w:w="992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E81FA8" w:rsidRPr="00822984" w:rsidRDefault="00E81FA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81FA8" w:rsidRPr="00822984" w:rsidRDefault="00E81FA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81FA8" w:rsidRPr="00822984" w:rsidRDefault="00E81FA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Mitsubishi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charisma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HB</w:t>
            </w:r>
          </w:p>
        </w:tc>
        <w:tc>
          <w:tcPr>
            <w:tcW w:w="1418" w:type="dxa"/>
          </w:tcPr>
          <w:p w:rsidR="00E81FA8" w:rsidRPr="00822984" w:rsidRDefault="00E81FA8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846348,13</w:t>
            </w:r>
          </w:p>
        </w:tc>
      </w:tr>
      <w:tr w:rsidR="001B65C8" w:rsidRPr="00822984" w:rsidTr="00BC65B9">
        <w:trPr>
          <w:trHeight w:val="555"/>
        </w:trPr>
        <w:tc>
          <w:tcPr>
            <w:tcW w:w="710" w:type="dxa"/>
          </w:tcPr>
          <w:p w:rsidR="001B65C8" w:rsidRPr="00822984" w:rsidRDefault="001B65C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20</w:t>
            </w:r>
            <w:r w:rsidR="00154655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1B65C8" w:rsidRPr="00822984" w:rsidRDefault="001B65C8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Данилова </w:t>
            </w:r>
            <w:proofErr w:type="spellStart"/>
            <w:r w:rsidR="00154655">
              <w:rPr>
                <w:sz w:val="18"/>
                <w:szCs w:val="18"/>
              </w:rPr>
              <w:t>Н.А.</w:t>
            </w:r>
            <w:r w:rsidRPr="00822984">
              <w:rPr>
                <w:sz w:val="18"/>
                <w:szCs w:val="18"/>
              </w:rPr>
              <w:t>а</w:t>
            </w:r>
            <w:proofErr w:type="spellEnd"/>
          </w:p>
        </w:tc>
        <w:tc>
          <w:tcPr>
            <w:tcW w:w="1559" w:type="dxa"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МБОУСОШ № 60 </w:t>
            </w:r>
            <w:proofErr w:type="spellStart"/>
            <w:r w:rsidRPr="00822984">
              <w:rPr>
                <w:sz w:val="18"/>
                <w:szCs w:val="18"/>
              </w:rPr>
              <w:t>им.А.Н.Синицына</w:t>
            </w:r>
            <w:proofErr w:type="spellEnd"/>
          </w:p>
        </w:tc>
        <w:tc>
          <w:tcPr>
            <w:tcW w:w="1276" w:type="dxa"/>
          </w:tcPr>
          <w:p w:rsidR="001B65C8" w:rsidRPr="00822984" w:rsidRDefault="001B65C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B65C8" w:rsidRPr="00822984" w:rsidRDefault="001B65C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64,1</w:t>
            </w:r>
          </w:p>
        </w:tc>
        <w:tc>
          <w:tcPr>
            <w:tcW w:w="992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B65C8" w:rsidRPr="00822984" w:rsidRDefault="001B65C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ВАЗ-21213</w:t>
            </w:r>
          </w:p>
        </w:tc>
        <w:tc>
          <w:tcPr>
            <w:tcW w:w="1418" w:type="dxa"/>
          </w:tcPr>
          <w:p w:rsidR="001B65C8" w:rsidRPr="00822984" w:rsidRDefault="001B65C8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804865,33</w:t>
            </w:r>
          </w:p>
        </w:tc>
      </w:tr>
      <w:tr w:rsidR="001B65C8" w:rsidRPr="00822984" w:rsidTr="00BC65B9">
        <w:trPr>
          <w:trHeight w:val="555"/>
        </w:trPr>
        <w:tc>
          <w:tcPr>
            <w:tcW w:w="710" w:type="dxa"/>
          </w:tcPr>
          <w:p w:rsidR="001B65C8" w:rsidRPr="00822984" w:rsidRDefault="001B65C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B65C8" w:rsidRPr="00822984" w:rsidRDefault="001B65C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1B65C8" w:rsidRPr="00822984" w:rsidRDefault="001B65C8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64,1</w:t>
            </w:r>
          </w:p>
        </w:tc>
        <w:tc>
          <w:tcPr>
            <w:tcW w:w="1134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1B65C8" w:rsidRPr="00822984" w:rsidRDefault="001B65C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1B65C8" w:rsidRPr="00822984" w:rsidRDefault="001B65C8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556964,24</w:t>
            </w:r>
          </w:p>
        </w:tc>
      </w:tr>
      <w:tr w:rsidR="001B65C8" w:rsidRPr="00822984" w:rsidTr="001B65C8">
        <w:trPr>
          <w:trHeight w:val="413"/>
        </w:trPr>
        <w:tc>
          <w:tcPr>
            <w:tcW w:w="710" w:type="dxa"/>
            <w:vMerge w:val="restart"/>
          </w:tcPr>
          <w:p w:rsidR="001B65C8" w:rsidRPr="00822984" w:rsidRDefault="001B65C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20</w:t>
            </w:r>
            <w:r w:rsidR="00154655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Merge w:val="restart"/>
          </w:tcPr>
          <w:p w:rsidR="001B65C8" w:rsidRPr="00822984" w:rsidRDefault="001B65C8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Честных </w:t>
            </w:r>
            <w:r w:rsidR="00154655">
              <w:rPr>
                <w:sz w:val="18"/>
                <w:szCs w:val="18"/>
              </w:rPr>
              <w:t>А.С.</w:t>
            </w:r>
          </w:p>
        </w:tc>
        <w:tc>
          <w:tcPr>
            <w:tcW w:w="1559" w:type="dxa"/>
            <w:vMerge w:val="restart"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7</w:t>
            </w:r>
          </w:p>
        </w:tc>
        <w:tc>
          <w:tcPr>
            <w:tcW w:w="1276" w:type="dxa"/>
            <w:vMerge w:val="restart"/>
          </w:tcPr>
          <w:p w:rsidR="001B65C8" w:rsidRPr="00822984" w:rsidRDefault="001B65C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1B65C8" w:rsidRPr="00822984" w:rsidRDefault="001B65C8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</w:t>
            </w:r>
          </w:p>
        </w:tc>
        <w:tc>
          <w:tcPr>
            <w:tcW w:w="1134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1B65C8" w:rsidRPr="00822984" w:rsidRDefault="001B65C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1B65C8" w:rsidRPr="00822984" w:rsidRDefault="001B65C8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541369,93</w:t>
            </w:r>
          </w:p>
        </w:tc>
      </w:tr>
      <w:tr w:rsidR="001B65C8" w:rsidRPr="00822984" w:rsidTr="00BC65B9">
        <w:trPr>
          <w:trHeight w:val="412"/>
        </w:trPr>
        <w:tc>
          <w:tcPr>
            <w:tcW w:w="710" w:type="dxa"/>
            <w:vMerge/>
          </w:tcPr>
          <w:p w:rsidR="001B65C8" w:rsidRPr="00822984" w:rsidRDefault="001B65C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65C8" w:rsidRPr="00822984" w:rsidRDefault="001B65C8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B65C8" w:rsidRPr="00822984" w:rsidRDefault="001B65C8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57,7</w:t>
            </w:r>
          </w:p>
        </w:tc>
        <w:tc>
          <w:tcPr>
            <w:tcW w:w="1134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1B65C8" w:rsidRPr="00822984" w:rsidRDefault="001B65C8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B65C8" w:rsidRPr="00822984" w:rsidRDefault="001B65C8" w:rsidP="0096213F">
            <w:pPr>
              <w:rPr>
                <w:sz w:val="18"/>
                <w:szCs w:val="18"/>
              </w:rPr>
            </w:pPr>
          </w:p>
        </w:tc>
      </w:tr>
      <w:tr w:rsidR="001B65C8" w:rsidRPr="00822984" w:rsidTr="001B65C8">
        <w:trPr>
          <w:trHeight w:val="413"/>
        </w:trPr>
        <w:tc>
          <w:tcPr>
            <w:tcW w:w="710" w:type="dxa"/>
            <w:vMerge w:val="restart"/>
          </w:tcPr>
          <w:p w:rsidR="001B65C8" w:rsidRPr="00822984" w:rsidRDefault="001B65C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B65C8" w:rsidRPr="00822984" w:rsidRDefault="001B65C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1B65C8" w:rsidRPr="00822984" w:rsidRDefault="001B65C8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</w:t>
            </w:r>
          </w:p>
        </w:tc>
        <w:tc>
          <w:tcPr>
            <w:tcW w:w="1134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1B65C8" w:rsidRPr="00822984" w:rsidRDefault="001B65C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1B65C8" w:rsidRPr="00822984" w:rsidRDefault="001B65C8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1B65C8" w:rsidRPr="00822984" w:rsidTr="00BC65B9">
        <w:trPr>
          <w:trHeight w:val="412"/>
        </w:trPr>
        <w:tc>
          <w:tcPr>
            <w:tcW w:w="710" w:type="dxa"/>
            <w:vMerge/>
          </w:tcPr>
          <w:p w:rsidR="001B65C8" w:rsidRPr="00822984" w:rsidRDefault="001B65C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65C8" w:rsidRPr="00822984" w:rsidRDefault="001B65C8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B65C8" w:rsidRPr="00822984" w:rsidRDefault="001B65C8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57,7</w:t>
            </w:r>
          </w:p>
        </w:tc>
        <w:tc>
          <w:tcPr>
            <w:tcW w:w="1134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1B65C8" w:rsidRPr="00822984" w:rsidRDefault="001B65C8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B65C8" w:rsidRPr="00822984" w:rsidRDefault="001B65C8" w:rsidP="0096213F">
            <w:pPr>
              <w:rPr>
                <w:sz w:val="18"/>
                <w:szCs w:val="18"/>
              </w:rPr>
            </w:pPr>
          </w:p>
        </w:tc>
      </w:tr>
      <w:tr w:rsidR="001B65C8" w:rsidRPr="00822984" w:rsidTr="001B65C8">
        <w:trPr>
          <w:trHeight w:val="420"/>
        </w:trPr>
        <w:tc>
          <w:tcPr>
            <w:tcW w:w="710" w:type="dxa"/>
            <w:vMerge w:val="restart"/>
          </w:tcPr>
          <w:p w:rsidR="001B65C8" w:rsidRPr="00822984" w:rsidRDefault="001B65C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  <w:r w:rsidR="00154655">
              <w:rPr>
                <w:sz w:val="18"/>
                <w:szCs w:val="18"/>
              </w:rPr>
              <w:t>09</w:t>
            </w:r>
          </w:p>
        </w:tc>
        <w:tc>
          <w:tcPr>
            <w:tcW w:w="1416" w:type="dxa"/>
            <w:vMerge w:val="restart"/>
          </w:tcPr>
          <w:p w:rsidR="001B65C8" w:rsidRPr="00822984" w:rsidRDefault="001B65C8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Гольдарб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О.Л.</w:t>
            </w:r>
          </w:p>
        </w:tc>
        <w:tc>
          <w:tcPr>
            <w:tcW w:w="1559" w:type="dxa"/>
            <w:vMerge w:val="restart"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МБОУНОШ № 29 </w:t>
            </w:r>
            <w:proofErr w:type="spellStart"/>
            <w:r w:rsidRPr="00822984">
              <w:rPr>
                <w:sz w:val="18"/>
                <w:szCs w:val="18"/>
              </w:rPr>
              <w:t>им.О.П.Матвеева</w:t>
            </w:r>
            <w:proofErr w:type="spellEnd"/>
          </w:p>
        </w:tc>
        <w:tc>
          <w:tcPr>
            <w:tcW w:w="1276" w:type="dxa"/>
          </w:tcPr>
          <w:p w:rsidR="001B65C8" w:rsidRPr="00822984" w:rsidRDefault="001B65C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1B65C8" w:rsidRPr="00822984" w:rsidRDefault="001B65C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B65C8" w:rsidRPr="00822984" w:rsidRDefault="001B65C8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1418" w:type="dxa"/>
            <w:vMerge w:val="restart"/>
          </w:tcPr>
          <w:p w:rsidR="001B65C8" w:rsidRPr="00822984" w:rsidRDefault="001B65C8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732373,97</w:t>
            </w:r>
          </w:p>
        </w:tc>
      </w:tr>
      <w:tr w:rsidR="001B65C8" w:rsidRPr="00822984" w:rsidTr="00BC65B9">
        <w:trPr>
          <w:trHeight w:val="420"/>
        </w:trPr>
        <w:tc>
          <w:tcPr>
            <w:tcW w:w="710" w:type="dxa"/>
            <w:vMerge/>
          </w:tcPr>
          <w:p w:rsidR="001B65C8" w:rsidRPr="00822984" w:rsidRDefault="001B65C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B65C8" w:rsidRPr="00822984" w:rsidRDefault="001B65C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B65C8" w:rsidRPr="00822984" w:rsidRDefault="001B65C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34,2</w:t>
            </w:r>
          </w:p>
        </w:tc>
        <w:tc>
          <w:tcPr>
            <w:tcW w:w="992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B65C8" w:rsidRPr="00822984" w:rsidRDefault="001B65C8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B65C8" w:rsidRPr="00822984" w:rsidRDefault="001B65C8" w:rsidP="0096213F">
            <w:pPr>
              <w:rPr>
                <w:sz w:val="18"/>
                <w:szCs w:val="18"/>
              </w:rPr>
            </w:pPr>
          </w:p>
        </w:tc>
      </w:tr>
      <w:tr w:rsidR="001B65C8" w:rsidRPr="00822984" w:rsidTr="00BC65B9">
        <w:trPr>
          <w:trHeight w:val="420"/>
        </w:trPr>
        <w:tc>
          <w:tcPr>
            <w:tcW w:w="710" w:type="dxa"/>
            <w:vMerge/>
          </w:tcPr>
          <w:p w:rsidR="001B65C8" w:rsidRPr="00822984" w:rsidRDefault="001B65C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B65C8" w:rsidRPr="00822984" w:rsidRDefault="001B65C8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1843" w:type="dxa"/>
          </w:tcPr>
          <w:p w:rsidR="001B65C8" w:rsidRPr="00822984" w:rsidRDefault="001B65C8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B65C8" w:rsidRPr="00822984" w:rsidRDefault="001B65C8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B65C8" w:rsidRPr="00822984" w:rsidRDefault="001B65C8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B65C8" w:rsidRPr="00822984" w:rsidRDefault="001B65C8" w:rsidP="0096213F">
            <w:pPr>
              <w:rPr>
                <w:sz w:val="18"/>
                <w:szCs w:val="18"/>
              </w:rPr>
            </w:pPr>
          </w:p>
        </w:tc>
      </w:tr>
      <w:tr w:rsidR="001B65C8" w:rsidRPr="00822984" w:rsidTr="00BC65B9">
        <w:trPr>
          <w:trHeight w:val="420"/>
        </w:trPr>
        <w:tc>
          <w:tcPr>
            <w:tcW w:w="710" w:type="dxa"/>
          </w:tcPr>
          <w:p w:rsidR="001B65C8" w:rsidRPr="00822984" w:rsidRDefault="001B65C8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1B65C8" w:rsidRPr="00822984" w:rsidRDefault="001B65C8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B65C8" w:rsidRPr="00822984" w:rsidRDefault="00900E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B65C8" w:rsidRPr="00822984" w:rsidRDefault="00900E9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B65C8" w:rsidRPr="00822984" w:rsidRDefault="00900E9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1B65C8" w:rsidRPr="00822984" w:rsidRDefault="00900E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1B65C8" w:rsidRPr="00822984" w:rsidRDefault="00900E9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B65C8" w:rsidRPr="00822984" w:rsidRDefault="001B65C8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B65C8" w:rsidRPr="00822984" w:rsidRDefault="00900E97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21063</w:t>
            </w:r>
          </w:p>
        </w:tc>
        <w:tc>
          <w:tcPr>
            <w:tcW w:w="1418" w:type="dxa"/>
          </w:tcPr>
          <w:p w:rsidR="001B65C8" w:rsidRPr="00822984" w:rsidRDefault="00900E97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380222,26</w:t>
            </w:r>
          </w:p>
        </w:tc>
      </w:tr>
      <w:tr w:rsidR="00900E97" w:rsidRPr="00822984" w:rsidTr="00900E97">
        <w:trPr>
          <w:trHeight w:val="370"/>
        </w:trPr>
        <w:tc>
          <w:tcPr>
            <w:tcW w:w="710" w:type="dxa"/>
            <w:vMerge w:val="restart"/>
          </w:tcPr>
          <w:p w:rsidR="00900E97" w:rsidRPr="00822984" w:rsidRDefault="00900E9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</w:t>
            </w:r>
            <w:r w:rsidR="00154655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900E97" w:rsidRPr="00822984" w:rsidRDefault="00900E97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Замятин </w:t>
            </w:r>
            <w:r w:rsidR="00154655">
              <w:rPr>
                <w:sz w:val="18"/>
                <w:szCs w:val="18"/>
              </w:rPr>
              <w:t>А.А.</w:t>
            </w:r>
          </w:p>
        </w:tc>
        <w:tc>
          <w:tcPr>
            <w:tcW w:w="1559" w:type="dxa"/>
            <w:vMerge w:val="restart"/>
          </w:tcPr>
          <w:p w:rsidR="00900E97" w:rsidRPr="00822984" w:rsidRDefault="00900E9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МБОУ-гимназия № 11</w:t>
            </w:r>
          </w:p>
        </w:tc>
        <w:tc>
          <w:tcPr>
            <w:tcW w:w="1276" w:type="dxa"/>
          </w:tcPr>
          <w:p w:rsidR="00900E97" w:rsidRPr="00822984" w:rsidRDefault="00900E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00E97" w:rsidRPr="00822984" w:rsidRDefault="00900E9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00E97" w:rsidRPr="00822984" w:rsidRDefault="00900E9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840</w:t>
            </w:r>
          </w:p>
        </w:tc>
        <w:tc>
          <w:tcPr>
            <w:tcW w:w="992" w:type="dxa"/>
          </w:tcPr>
          <w:p w:rsidR="00900E97" w:rsidRPr="00822984" w:rsidRDefault="00900E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00E97" w:rsidRPr="00822984" w:rsidRDefault="00900E9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00E97" w:rsidRPr="00822984" w:rsidRDefault="00900E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00E97" w:rsidRPr="00822984" w:rsidRDefault="00900E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00E97" w:rsidRPr="00822984" w:rsidRDefault="00900E97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00E97" w:rsidRPr="00822984" w:rsidRDefault="00900E97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952183,89</w:t>
            </w:r>
          </w:p>
        </w:tc>
      </w:tr>
      <w:tr w:rsidR="00900E97" w:rsidRPr="00822984" w:rsidTr="00BC65B9">
        <w:trPr>
          <w:trHeight w:val="370"/>
        </w:trPr>
        <w:tc>
          <w:tcPr>
            <w:tcW w:w="710" w:type="dxa"/>
            <w:vMerge/>
          </w:tcPr>
          <w:p w:rsidR="00900E97" w:rsidRPr="00822984" w:rsidRDefault="00900E9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00E97" w:rsidRPr="00822984" w:rsidRDefault="00900E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00E97" w:rsidRPr="00822984" w:rsidRDefault="00900E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00E97" w:rsidRPr="00822984" w:rsidRDefault="00900E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00E97" w:rsidRPr="00822984" w:rsidRDefault="00900E9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900E97" w:rsidRPr="00822984" w:rsidRDefault="00900E9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55,2</w:t>
            </w:r>
          </w:p>
        </w:tc>
        <w:tc>
          <w:tcPr>
            <w:tcW w:w="992" w:type="dxa"/>
          </w:tcPr>
          <w:p w:rsidR="00900E97" w:rsidRPr="00822984" w:rsidRDefault="00900E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00E97" w:rsidRPr="00822984" w:rsidRDefault="00900E97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00E97" w:rsidRPr="00822984" w:rsidRDefault="00900E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0E97" w:rsidRPr="00822984" w:rsidRDefault="00900E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00E97" w:rsidRPr="00822984" w:rsidRDefault="00900E97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00E97" w:rsidRPr="00822984" w:rsidRDefault="00900E97" w:rsidP="0096213F">
            <w:pPr>
              <w:rPr>
                <w:sz w:val="18"/>
                <w:szCs w:val="18"/>
              </w:rPr>
            </w:pPr>
          </w:p>
        </w:tc>
      </w:tr>
      <w:tr w:rsidR="00900E97" w:rsidRPr="00822984" w:rsidTr="00BC65B9">
        <w:trPr>
          <w:trHeight w:val="370"/>
        </w:trPr>
        <w:tc>
          <w:tcPr>
            <w:tcW w:w="710" w:type="dxa"/>
            <w:vMerge/>
          </w:tcPr>
          <w:p w:rsidR="00900E97" w:rsidRPr="00822984" w:rsidRDefault="00900E9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00E97" w:rsidRPr="00822984" w:rsidRDefault="00900E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00E97" w:rsidRPr="00822984" w:rsidRDefault="00900E9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00E97" w:rsidRPr="00822984" w:rsidRDefault="00900E9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900E97" w:rsidRPr="00822984" w:rsidRDefault="00900E97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00E97" w:rsidRPr="00822984" w:rsidRDefault="00900E9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48,7</w:t>
            </w:r>
          </w:p>
        </w:tc>
        <w:tc>
          <w:tcPr>
            <w:tcW w:w="992" w:type="dxa"/>
          </w:tcPr>
          <w:p w:rsidR="00900E97" w:rsidRPr="00822984" w:rsidRDefault="00900E9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00E97" w:rsidRPr="00822984" w:rsidRDefault="00900E97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00E97" w:rsidRPr="00822984" w:rsidRDefault="00900E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0E97" w:rsidRPr="00822984" w:rsidRDefault="00900E9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00E97" w:rsidRPr="00822984" w:rsidRDefault="00900E97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00E97" w:rsidRPr="00822984" w:rsidRDefault="00900E97" w:rsidP="0096213F">
            <w:pPr>
              <w:rPr>
                <w:sz w:val="18"/>
                <w:szCs w:val="18"/>
              </w:rPr>
            </w:pPr>
          </w:p>
        </w:tc>
      </w:tr>
      <w:tr w:rsidR="00FC6D9C" w:rsidRPr="00822984" w:rsidTr="00FC6D9C">
        <w:trPr>
          <w:trHeight w:val="420"/>
        </w:trPr>
        <w:tc>
          <w:tcPr>
            <w:tcW w:w="710" w:type="dxa"/>
            <w:vMerge w:val="restart"/>
          </w:tcPr>
          <w:p w:rsidR="00FC6D9C" w:rsidRPr="00822984" w:rsidRDefault="00FC6D9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</w:t>
            </w:r>
            <w:r w:rsidR="00154655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Merge w:val="restart"/>
          </w:tcPr>
          <w:p w:rsidR="00FC6D9C" w:rsidRPr="00822984" w:rsidRDefault="00FC6D9C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Трофимова </w:t>
            </w:r>
            <w:r w:rsidR="00154655">
              <w:rPr>
                <w:sz w:val="18"/>
                <w:szCs w:val="18"/>
              </w:rPr>
              <w:t>Н.А.</w:t>
            </w:r>
          </w:p>
        </w:tc>
        <w:tc>
          <w:tcPr>
            <w:tcW w:w="1559" w:type="dxa"/>
            <w:vMerge w:val="restart"/>
          </w:tcPr>
          <w:p w:rsidR="00FC6D9C" w:rsidRPr="00822984" w:rsidRDefault="00FC6D9C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МБОУСОШ № 16 </w:t>
            </w:r>
            <w:proofErr w:type="spellStart"/>
            <w:r w:rsidRPr="00822984">
              <w:rPr>
                <w:sz w:val="18"/>
                <w:szCs w:val="18"/>
              </w:rPr>
              <w:t>им.В.С.Королева</w:t>
            </w:r>
            <w:proofErr w:type="spellEnd"/>
          </w:p>
        </w:tc>
        <w:tc>
          <w:tcPr>
            <w:tcW w:w="1276" w:type="dxa"/>
          </w:tcPr>
          <w:p w:rsidR="00FC6D9C" w:rsidRPr="00822984" w:rsidRDefault="00FC6D9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FC6D9C" w:rsidRPr="00822984" w:rsidRDefault="00FC6D9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C6D9C" w:rsidRPr="00822984" w:rsidRDefault="00FC6D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560</w:t>
            </w:r>
          </w:p>
        </w:tc>
        <w:tc>
          <w:tcPr>
            <w:tcW w:w="992" w:type="dxa"/>
          </w:tcPr>
          <w:p w:rsidR="00FC6D9C" w:rsidRPr="00822984" w:rsidRDefault="00FC6D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FC6D9C" w:rsidRPr="00822984" w:rsidRDefault="00A20B3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FC6D9C" w:rsidRPr="00822984" w:rsidRDefault="00A20B3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43,6</w:t>
            </w:r>
          </w:p>
        </w:tc>
        <w:tc>
          <w:tcPr>
            <w:tcW w:w="1134" w:type="dxa"/>
            <w:vMerge w:val="restart"/>
          </w:tcPr>
          <w:p w:rsidR="00FC6D9C" w:rsidRPr="00822984" w:rsidRDefault="00A20B3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FC6D9C" w:rsidRPr="00822984" w:rsidRDefault="00FC6D9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Автомобили легковые:</w:t>
            </w:r>
          </w:p>
          <w:p w:rsidR="00FC6D9C" w:rsidRPr="00822984" w:rsidRDefault="00FC6D9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  <w:lang w:val="en-US"/>
              </w:rPr>
              <w:t>Skoda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Octavia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Tour</w:t>
            </w:r>
          </w:p>
          <w:p w:rsidR="00FC6D9C" w:rsidRPr="00822984" w:rsidRDefault="00FC6D9C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  <w:lang w:val="en-US"/>
              </w:rPr>
              <w:t>Mazda</w:t>
            </w:r>
            <w:r w:rsidRPr="00822984">
              <w:rPr>
                <w:sz w:val="18"/>
                <w:szCs w:val="18"/>
              </w:rPr>
              <w:t xml:space="preserve"> 3</w:t>
            </w:r>
          </w:p>
        </w:tc>
        <w:tc>
          <w:tcPr>
            <w:tcW w:w="1418" w:type="dxa"/>
            <w:vMerge w:val="restart"/>
          </w:tcPr>
          <w:p w:rsidR="00FC6D9C" w:rsidRPr="00822984" w:rsidRDefault="00FC6D9C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774535,59</w:t>
            </w:r>
          </w:p>
        </w:tc>
      </w:tr>
      <w:tr w:rsidR="00FC6D9C" w:rsidRPr="00822984" w:rsidTr="00BC65B9">
        <w:trPr>
          <w:trHeight w:val="420"/>
        </w:trPr>
        <w:tc>
          <w:tcPr>
            <w:tcW w:w="710" w:type="dxa"/>
            <w:vMerge/>
          </w:tcPr>
          <w:p w:rsidR="00FC6D9C" w:rsidRPr="00822984" w:rsidRDefault="00FC6D9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C6D9C" w:rsidRPr="00822984" w:rsidRDefault="00FC6D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C6D9C" w:rsidRPr="00822984" w:rsidRDefault="00FC6D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C6D9C" w:rsidRPr="00822984" w:rsidRDefault="00FC6D9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FC6D9C" w:rsidRPr="00822984" w:rsidRDefault="00FC6D9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C6D9C" w:rsidRPr="00822984" w:rsidRDefault="00FC6D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FC6D9C" w:rsidRPr="00822984" w:rsidRDefault="00FC6D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C6D9C" w:rsidRPr="00822984" w:rsidRDefault="00FC6D9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C6D9C" w:rsidRPr="00822984" w:rsidRDefault="00FC6D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C6D9C" w:rsidRPr="00822984" w:rsidRDefault="00FC6D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C6D9C" w:rsidRPr="00822984" w:rsidRDefault="00FC6D9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C6D9C" w:rsidRPr="00822984" w:rsidRDefault="00FC6D9C" w:rsidP="0096213F">
            <w:pPr>
              <w:rPr>
                <w:sz w:val="18"/>
                <w:szCs w:val="18"/>
              </w:rPr>
            </w:pPr>
          </w:p>
        </w:tc>
      </w:tr>
      <w:tr w:rsidR="00FC6D9C" w:rsidRPr="00822984" w:rsidTr="00BC65B9">
        <w:trPr>
          <w:trHeight w:val="420"/>
        </w:trPr>
        <w:tc>
          <w:tcPr>
            <w:tcW w:w="710" w:type="dxa"/>
            <w:vMerge/>
          </w:tcPr>
          <w:p w:rsidR="00FC6D9C" w:rsidRPr="00822984" w:rsidRDefault="00FC6D9C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FC6D9C" w:rsidRPr="00822984" w:rsidRDefault="00FC6D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C6D9C" w:rsidRPr="00822984" w:rsidRDefault="00FC6D9C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C6D9C" w:rsidRPr="00822984" w:rsidRDefault="00FC6D9C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FC6D9C" w:rsidRPr="00822984" w:rsidRDefault="00FC6D9C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FC6D9C" w:rsidRPr="00822984" w:rsidRDefault="00FC6D9C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FC6D9C" w:rsidRPr="00822984" w:rsidRDefault="00FC6D9C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FC6D9C" w:rsidRPr="00822984" w:rsidRDefault="00FC6D9C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C6D9C" w:rsidRPr="00822984" w:rsidRDefault="00FC6D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C6D9C" w:rsidRPr="00822984" w:rsidRDefault="00FC6D9C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C6D9C" w:rsidRPr="00822984" w:rsidRDefault="00FC6D9C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C6D9C" w:rsidRPr="00822984" w:rsidRDefault="00FC6D9C" w:rsidP="0096213F">
            <w:pPr>
              <w:rPr>
                <w:sz w:val="18"/>
                <w:szCs w:val="18"/>
              </w:rPr>
            </w:pPr>
          </w:p>
        </w:tc>
      </w:tr>
      <w:tr w:rsidR="00A20B31" w:rsidRPr="00822984" w:rsidTr="00A20B31">
        <w:trPr>
          <w:trHeight w:val="140"/>
        </w:trPr>
        <w:tc>
          <w:tcPr>
            <w:tcW w:w="710" w:type="dxa"/>
            <w:vMerge w:val="restart"/>
          </w:tcPr>
          <w:p w:rsidR="00A20B31" w:rsidRPr="00822984" w:rsidRDefault="00A20B3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A20B31" w:rsidRPr="00822984" w:rsidRDefault="00A20B3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A20B31" w:rsidRPr="00822984" w:rsidRDefault="00A20B3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20B31" w:rsidRPr="00822984" w:rsidRDefault="00A20B3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A20B31" w:rsidRPr="00822984" w:rsidRDefault="00A20B31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560</w:t>
            </w:r>
          </w:p>
        </w:tc>
        <w:tc>
          <w:tcPr>
            <w:tcW w:w="992" w:type="dxa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20B31" w:rsidRPr="00822984" w:rsidRDefault="00A20B31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A20B31" w:rsidRPr="00822984" w:rsidRDefault="00A20B31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394842,70</w:t>
            </w:r>
          </w:p>
        </w:tc>
      </w:tr>
      <w:tr w:rsidR="00A20B31" w:rsidRPr="00822984" w:rsidTr="00BC65B9">
        <w:trPr>
          <w:trHeight w:val="140"/>
        </w:trPr>
        <w:tc>
          <w:tcPr>
            <w:tcW w:w="710" w:type="dxa"/>
            <w:vMerge/>
          </w:tcPr>
          <w:p w:rsidR="00A20B31" w:rsidRPr="00822984" w:rsidRDefault="00A20B3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20B31" w:rsidRPr="00822984" w:rsidRDefault="00A20B3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20B31" w:rsidRPr="00822984" w:rsidRDefault="00A20B3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20B31" w:rsidRPr="00822984" w:rsidRDefault="00A20B3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20B31" w:rsidRPr="00822984" w:rsidRDefault="00A20B31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43,9</w:t>
            </w:r>
          </w:p>
        </w:tc>
        <w:tc>
          <w:tcPr>
            <w:tcW w:w="992" w:type="dxa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20B31" w:rsidRPr="00822984" w:rsidRDefault="00A20B3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20B31" w:rsidRPr="00822984" w:rsidRDefault="00A20B31" w:rsidP="0096213F">
            <w:pPr>
              <w:rPr>
                <w:sz w:val="18"/>
                <w:szCs w:val="18"/>
              </w:rPr>
            </w:pPr>
          </w:p>
        </w:tc>
      </w:tr>
      <w:tr w:rsidR="00A20B31" w:rsidRPr="00822984" w:rsidTr="00BC65B9">
        <w:trPr>
          <w:trHeight w:val="140"/>
        </w:trPr>
        <w:tc>
          <w:tcPr>
            <w:tcW w:w="710" w:type="dxa"/>
            <w:vMerge/>
          </w:tcPr>
          <w:p w:rsidR="00A20B31" w:rsidRPr="00822984" w:rsidRDefault="00A20B3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20B31" w:rsidRPr="00822984" w:rsidRDefault="00A20B3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20B31" w:rsidRPr="00822984" w:rsidRDefault="00A20B3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20B31" w:rsidRPr="00822984" w:rsidRDefault="00A20B3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20B31" w:rsidRPr="00822984" w:rsidRDefault="00A20B31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44,2</w:t>
            </w:r>
          </w:p>
        </w:tc>
        <w:tc>
          <w:tcPr>
            <w:tcW w:w="992" w:type="dxa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20B31" w:rsidRPr="00822984" w:rsidRDefault="00A20B3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20B31" w:rsidRPr="00822984" w:rsidRDefault="00A20B31" w:rsidP="0096213F">
            <w:pPr>
              <w:rPr>
                <w:sz w:val="18"/>
                <w:szCs w:val="18"/>
              </w:rPr>
            </w:pPr>
          </w:p>
        </w:tc>
      </w:tr>
      <w:tr w:rsidR="00A20B31" w:rsidRPr="00822984" w:rsidTr="00BC65B9">
        <w:trPr>
          <w:trHeight w:val="140"/>
        </w:trPr>
        <w:tc>
          <w:tcPr>
            <w:tcW w:w="710" w:type="dxa"/>
          </w:tcPr>
          <w:p w:rsidR="00A20B31" w:rsidRPr="00822984" w:rsidRDefault="00A20B3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</w:t>
            </w:r>
            <w:r w:rsidR="00154655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</w:tcPr>
          <w:p w:rsidR="00A20B31" w:rsidRPr="00822984" w:rsidRDefault="00A20B31" w:rsidP="0015465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Подчуфарова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154655">
              <w:rPr>
                <w:sz w:val="18"/>
                <w:szCs w:val="18"/>
              </w:rPr>
              <w:t>Т.Г.</w:t>
            </w:r>
          </w:p>
        </w:tc>
        <w:tc>
          <w:tcPr>
            <w:tcW w:w="1559" w:type="dxa"/>
          </w:tcPr>
          <w:p w:rsidR="00A20B31" w:rsidRPr="00822984" w:rsidRDefault="00A20B3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24</w:t>
            </w:r>
          </w:p>
        </w:tc>
        <w:tc>
          <w:tcPr>
            <w:tcW w:w="1276" w:type="dxa"/>
          </w:tcPr>
          <w:p w:rsidR="00A20B31" w:rsidRPr="00822984" w:rsidRDefault="00A20B3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20B31" w:rsidRPr="00822984" w:rsidRDefault="00A20B31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50,3</w:t>
            </w:r>
          </w:p>
        </w:tc>
        <w:tc>
          <w:tcPr>
            <w:tcW w:w="992" w:type="dxa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20B31" w:rsidRPr="00822984" w:rsidRDefault="00A20B3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20B31" w:rsidRPr="00822984" w:rsidRDefault="00A20B31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640485,03</w:t>
            </w:r>
          </w:p>
        </w:tc>
      </w:tr>
      <w:tr w:rsidR="00A20B31" w:rsidRPr="00822984" w:rsidTr="00A20B31">
        <w:trPr>
          <w:trHeight w:val="413"/>
        </w:trPr>
        <w:tc>
          <w:tcPr>
            <w:tcW w:w="710" w:type="dxa"/>
            <w:vMerge w:val="restart"/>
          </w:tcPr>
          <w:p w:rsidR="00A20B31" w:rsidRPr="00822984" w:rsidRDefault="00A20B3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21</w:t>
            </w:r>
            <w:r w:rsidR="00154655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A20B31" w:rsidRPr="00822984" w:rsidRDefault="00A20B31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Варламова </w:t>
            </w:r>
            <w:proofErr w:type="spellStart"/>
            <w:r w:rsidR="00154655">
              <w:rPr>
                <w:sz w:val="18"/>
                <w:szCs w:val="18"/>
              </w:rPr>
              <w:t>В.О.</w:t>
            </w:r>
            <w:r w:rsidRPr="00822984">
              <w:rPr>
                <w:sz w:val="18"/>
                <w:szCs w:val="18"/>
              </w:rPr>
              <w:t>а</w:t>
            </w:r>
            <w:proofErr w:type="spellEnd"/>
          </w:p>
        </w:tc>
        <w:tc>
          <w:tcPr>
            <w:tcW w:w="1559" w:type="dxa"/>
            <w:vMerge w:val="restart"/>
          </w:tcPr>
          <w:p w:rsidR="00A20B31" w:rsidRPr="00822984" w:rsidRDefault="00A20B3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143</w:t>
            </w:r>
          </w:p>
        </w:tc>
        <w:tc>
          <w:tcPr>
            <w:tcW w:w="1276" w:type="dxa"/>
          </w:tcPr>
          <w:p w:rsidR="00A20B31" w:rsidRPr="00822984" w:rsidRDefault="00A20B3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A20B31" w:rsidRPr="00822984" w:rsidRDefault="00A20B31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900</w:t>
            </w:r>
          </w:p>
        </w:tc>
        <w:tc>
          <w:tcPr>
            <w:tcW w:w="992" w:type="dxa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20B31" w:rsidRPr="00822984" w:rsidRDefault="00A20B31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Mitsubishi Outlander 2.0</w:t>
            </w:r>
          </w:p>
        </w:tc>
        <w:tc>
          <w:tcPr>
            <w:tcW w:w="1418" w:type="dxa"/>
            <w:vMerge w:val="restart"/>
          </w:tcPr>
          <w:p w:rsidR="00A20B31" w:rsidRPr="00822984" w:rsidRDefault="00A20B31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420753,13</w:t>
            </w:r>
          </w:p>
        </w:tc>
      </w:tr>
      <w:tr w:rsidR="00A20B31" w:rsidRPr="00822984" w:rsidTr="00BC65B9">
        <w:trPr>
          <w:trHeight w:val="412"/>
        </w:trPr>
        <w:tc>
          <w:tcPr>
            <w:tcW w:w="710" w:type="dxa"/>
            <w:vMerge/>
          </w:tcPr>
          <w:p w:rsidR="00A20B31" w:rsidRPr="00822984" w:rsidRDefault="00A20B3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20B31" w:rsidRPr="00822984" w:rsidRDefault="00A20B3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20B31" w:rsidRPr="00822984" w:rsidRDefault="00A20B3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20B31" w:rsidRPr="00822984" w:rsidRDefault="00A20B3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20B31" w:rsidRPr="00822984" w:rsidRDefault="00A20B31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44,1</w:t>
            </w:r>
          </w:p>
        </w:tc>
        <w:tc>
          <w:tcPr>
            <w:tcW w:w="992" w:type="dxa"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20B31" w:rsidRPr="00822984" w:rsidRDefault="00A20B3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20B31" w:rsidRPr="00822984" w:rsidRDefault="00A20B3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20B31" w:rsidRPr="00822984" w:rsidRDefault="00A20B3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20B31" w:rsidRPr="00822984" w:rsidRDefault="00A20B31" w:rsidP="0096213F">
            <w:pPr>
              <w:rPr>
                <w:sz w:val="18"/>
                <w:szCs w:val="18"/>
              </w:rPr>
            </w:pPr>
          </w:p>
        </w:tc>
      </w:tr>
      <w:tr w:rsidR="00975A5B" w:rsidRPr="00822984" w:rsidTr="00BC65B9">
        <w:trPr>
          <w:trHeight w:val="412"/>
        </w:trPr>
        <w:tc>
          <w:tcPr>
            <w:tcW w:w="710" w:type="dxa"/>
          </w:tcPr>
          <w:p w:rsidR="00975A5B" w:rsidRPr="00822984" w:rsidRDefault="00975A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</w:t>
            </w:r>
            <w:r w:rsidR="00154655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975A5B" w:rsidRPr="00822984" w:rsidRDefault="00975A5B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Бобровская </w:t>
            </w:r>
            <w:r w:rsidR="00154655">
              <w:rPr>
                <w:sz w:val="18"/>
                <w:szCs w:val="18"/>
              </w:rPr>
              <w:t>С.Б.</w:t>
            </w:r>
          </w:p>
        </w:tc>
        <w:tc>
          <w:tcPr>
            <w:tcW w:w="1559" w:type="dxa"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164</w:t>
            </w:r>
          </w:p>
        </w:tc>
        <w:tc>
          <w:tcPr>
            <w:tcW w:w="1276" w:type="dxa"/>
          </w:tcPr>
          <w:p w:rsidR="00975A5B" w:rsidRPr="00822984" w:rsidRDefault="00975A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975A5B" w:rsidRPr="00822984" w:rsidRDefault="00975A5B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975A5B" w:rsidRPr="00822984" w:rsidRDefault="00975A5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75A5B" w:rsidRPr="00822984" w:rsidRDefault="00975A5B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308331,27</w:t>
            </w:r>
          </w:p>
        </w:tc>
      </w:tr>
      <w:tr w:rsidR="00975A5B" w:rsidRPr="00822984" w:rsidTr="00BC65B9">
        <w:trPr>
          <w:trHeight w:val="412"/>
        </w:trPr>
        <w:tc>
          <w:tcPr>
            <w:tcW w:w="710" w:type="dxa"/>
          </w:tcPr>
          <w:p w:rsidR="00975A5B" w:rsidRPr="00822984" w:rsidRDefault="00975A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75A5B" w:rsidRPr="00822984" w:rsidRDefault="00975A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975A5B" w:rsidRPr="00822984" w:rsidRDefault="00975A5B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975A5B" w:rsidRPr="00822984" w:rsidRDefault="00975A5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75A5B" w:rsidRPr="00822984" w:rsidRDefault="00975A5B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82902,62</w:t>
            </w:r>
          </w:p>
        </w:tc>
      </w:tr>
      <w:tr w:rsidR="00975A5B" w:rsidRPr="00822984" w:rsidTr="00BC65B9">
        <w:trPr>
          <w:trHeight w:val="412"/>
        </w:trPr>
        <w:tc>
          <w:tcPr>
            <w:tcW w:w="710" w:type="dxa"/>
          </w:tcPr>
          <w:p w:rsidR="00975A5B" w:rsidRPr="00822984" w:rsidRDefault="00975A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75A5B" w:rsidRPr="00822984" w:rsidRDefault="00975A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975A5B" w:rsidRPr="00822984" w:rsidRDefault="00975A5B" w:rsidP="00EA7A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975A5B" w:rsidRPr="00822984" w:rsidRDefault="00975A5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975A5B" w:rsidRPr="00822984" w:rsidRDefault="00975A5B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975A5B" w:rsidRPr="00822984" w:rsidTr="00975A5B">
        <w:trPr>
          <w:trHeight w:val="222"/>
        </w:trPr>
        <w:tc>
          <w:tcPr>
            <w:tcW w:w="710" w:type="dxa"/>
            <w:vMerge w:val="restart"/>
          </w:tcPr>
          <w:p w:rsidR="00975A5B" w:rsidRPr="00822984" w:rsidRDefault="00975A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</w:t>
            </w:r>
            <w:r w:rsidR="00154655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Merge w:val="restart"/>
          </w:tcPr>
          <w:p w:rsidR="00975A5B" w:rsidRPr="00822984" w:rsidRDefault="00975A5B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Симонова </w:t>
            </w:r>
            <w:r w:rsidR="00154655">
              <w:rPr>
                <w:sz w:val="18"/>
                <w:szCs w:val="18"/>
              </w:rPr>
              <w:t>И.В.</w:t>
            </w:r>
          </w:p>
        </w:tc>
        <w:tc>
          <w:tcPr>
            <w:tcW w:w="1559" w:type="dxa"/>
            <w:vMerge w:val="restart"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МБОУСОШ № 71</w:t>
            </w:r>
          </w:p>
        </w:tc>
        <w:tc>
          <w:tcPr>
            <w:tcW w:w="1276" w:type="dxa"/>
          </w:tcPr>
          <w:p w:rsidR="00975A5B" w:rsidRPr="00822984" w:rsidRDefault="00975A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75A5B" w:rsidRPr="00822984" w:rsidRDefault="00975A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75A5B" w:rsidRPr="00822984" w:rsidRDefault="00975A5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975A5B" w:rsidRPr="00822984" w:rsidRDefault="00975A5B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674922,54</w:t>
            </w:r>
          </w:p>
        </w:tc>
      </w:tr>
      <w:tr w:rsidR="00975A5B" w:rsidRPr="00822984" w:rsidTr="00BC65B9">
        <w:trPr>
          <w:trHeight w:val="222"/>
        </w:trPr>
        <w:tc>
          <w:tcPr>
            <w:tcW w:w="710" w:type="dxa"/>
            <w:vMerge/>
          </w:tcPr>
          <w:p w:rsidR="00975A5B" w:rsidRPr="00822984" w:rsidRDefault="00975A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75A5B" w:rsidRPr="00822984" w:rsidRDefault="00975A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975A5B" w:rsidRPr="00822984" w:rsidRDefault="00975A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780</w:t>
            </w:r>
          </w:p>
        </w:tc>
        <w:tc>
          <w:tcPr>
            <w:tcW w:w="992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75A5B" w:rsidRPr="00822984" w:rsidRDefault="00975A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75A5B" w:rsidRPr="00822984" w:rsidRDefault="00975A5B" w:rsidP="0096213F">
            <w:pPr>
              <w:rPr>
                <w:sz w:val="18"/>
                <w:szCs w:val="18"/>
              </w:rPr>
            </w:pPr>
          </w:p>
        </w:tc>
      </w:tr>
      <w:tr w:rsidR="00975A5B" w:rsidRPr="00822984" w:rsidTr="00BC65B9">
        <w:trPr>
          <w:trHeight w:val="222"/>
        </w:trPr>
        <w:tc>
          <w:tcPr>
            <w:tcW w:w="710" w:type="dxa"/>
            <w:vMerge/>
          </w:tcPr>
          <w:p w:rsidR="00975A5B" w:rsidRPr="00822984" w:rsidRDefault="00975A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75A5B" w:rsidRPr="00822984" w:rsidRDefault="00975A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75A5B" w:rsidRPr="00822984" w:rsidRDefault="00975A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67,5</w:t>
            </w:r>
          </w:p>
        </w:tc>
        <w:tc>
          <w:tcPr>
            <w:tcW w:w="992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75A5B" w:rsidRPr="00822984" w:rsidRDefault="00975A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75A5B" w:rsidRPr="00822984" w:rsidRDefault="00975A5B" w:rsidP="0096213F">
            <w:pPr>
              <w:rPr>
                <w:sz w:val="18"/>
                <w:szCs w:val="18"/>
              </w:rPr>
            </w:pPr>
          </w:p>
        </w:tc>
      </w:tr>
      <w:tr w:rsidR="00975A5B" w:rsidRPr="00822984" w:rsidTr="00BC65B9">
        <w:trPr>
          <w:trHeight w:val="222"/>
        </w:trPr>
        <w:tc>
          <w:tcPr>
            <w:tcW w:w="710" w:type="dxa"/>
            <w:vMerge/>
          </w:tcPr>
          <w:p w:rsidR="00975A5B" w:rsidRPr="00822984" w:rsidRDefault="00975A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75A5B" w:rsidRPr="00822984" w:rsidRDefault="00975A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75A5B" w:rsidRPr="00822984" w:rsidRDefault="00975A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41,2</w:t>
            </w:r>
          </w:p>
        </w:tc>
        <w:tc>
          <w:tcPr>
            <w:tcW w:w="992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75A5B" w:rsidRPr="00822984" w:rsidRDefault="00975A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75A5B" w:rsidRPr="00822984" w:rsidRDefault="00975A5B" w:rsidP="0096213F">
            <w:pPr>
              <w:rPr>
                <w:sz w:val="18"/>
                <w:szCs w:val="18"/>
              </w:rPr>
            </w:pPr>
          </w:p>
        </w:tc>
      </w:tr>
      <w:tr w:rsidR="00975A5B" w:rsidRPr="00822984" w:rsidTr="00BC65B9">
        <w:trPr>
          <w:trHeight w:val="222"/>
        </w:trPr>
        <w:tc>
          <w:tcPr>
            <w:tcW w:w="710" w:type="dxa"/>
            <w:vMerge/>
          </w:tcPr>
          <w:p w:rsidR="00975A5B" w:rsidRPr="00822984" w:rsidRDefault="00975A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75A5B" w:rsidRPr="00822984" w:rsidRDefault="00975A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975A5B" w:rsidRPr="00822984" w:rsidRDefault="00975A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75A5B" w:rsidRPr="00822984" w:rsidRDefault="00975A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75A5B" w:rsidRPr="00822984" w:rsidRDefault="00975A5B" w:rsidP="0096213F">
            <w:pPr>
              <w:rPr>
                <w:sz w:val="18"/>
                <w:szCs w:val="18"/>
              </w:rPr>
            </w:pPr>
          </w:p>
        </w:tc>
      </w:tr>
      <w:tr w:rsidR="00975A5B" w:rsidRPr="00822984" w:rsidTr="00975A5B">
        <w:trPr>
          <w:trHeight w:val="135"/>
        </w:trPr>
        <w:tc>
          <w:tcPr>
            <w:tcW w:w="710" w:type="dxa"/>
            <w:vMerge w:val="restart"/>
          </w:tcPr>
          <w:p w:rsidR="00975A5B" w:rsidRPr="00822984" w:rsidRDefault="00975A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</w:t>
            </w:r>
            <w:r w:rsidR="00154655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75A5B" w:rsidRPr="00822984" w:rsidRDefault="00975A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975A5B" w:rsidRPr="00822984" w:rsidRDefault="00975A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50,7</w:t>
            </w:r>
          </w:p>
        </w:tc>
        <w:tc>
          <w:tcPr>
            <w:tcW w:w="992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975A5B" w:rsidRPr="00822984" w:rsidRDefault="004471E3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75A5B" w:rsidRPr="00822984" w:rsidRDefault="00975A5B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Автомобили легковые</w:t>
            </w:r>
            <w:r w:rsidR="004471E3" w:rsidRPr="00822984">
              <w:rPr>
                <w:sz w:val="18"/>
                <w:szCs w:val="18"/>
              </w:rPr>
              <w:t>:</w:t>
            </w:r>
          </w:p>
          <w:p w:rsidR="004471E3" w:rsidRPr="00822984" w:rsidRDefault="004471E3" w:rsidP="004471E3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Хонда </w:t>
            </w:r>
            <w:r w:rsidRPr="00822984">
              <w:rPr>
                <w:sz w:val="18"/>
                <w:szCs w:val="18"/>
                <w:lang w:val="en-US"/>
              </w:rPr>
              <w:t>CR</w:t>
            </w:r>
            <w:r w:rsidRPr="00822984">
              <w:rPr>
                <w:sz w:val="18"/>
                <w:szCs w:val="18"/>
              </w:rPr>
              <w:t>-</w:t>
            </w:r>
            <w:r w:rsidRPr="00822984">
              <w:rPr>
                <w:sz w:val="18"/>
                <w:szCs w:val="18"/>
                <w:lang w:val="en-US"/>
              </w:rPr>
              <w:t>V</w:t>
            </w:r>
          </w:p>
          <w:p w:rsidR="004471E3" w:rsidRPr="00822984" w:rsidRDefault="004471E3" w:rsidP="004471E3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Мицубиси </w:t>
            </w:r>
            <w:proofErr w:type="spellStart"/>
            <w:r w:rsidRPr="00822984">
              <w:rPr>
                <w:sz w:val="18"/>
                <w:szCs w:val="18"/>
              </w:rPr>
              <w:t>Лансер</w:t>
            </w:r>
            <w:proofErr w:type="spellEnd"/>
          </w:p>
        </w:tc>
        <w:tc>
          <w:tcPr>
            <w:tcW w:w="1418" w:type="dxa"/>
            <w:vMerge w:val="restart"/>
          </w:tcPr>
          <w:p w:rsidR="00975A5B" w:rsidRPr="00822984" w:rsidRDefault="00975A5B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3169318,46</w:t>
            </w:r>
          </w:p>
        </w:tc>
      </w:tr>
      <w:tr w:rsidR="00975A5B" w:rsidRPr="00822984" w:rsidTr="00BC65B9">
        <w:trPr>
          <w:trHeight w:val="135"/>
        </w:trPr>
        <w:tc>
          <w:tcPr>
            <w:tcW w:w="710" w:type="dxa"/>
            <w:vMerge/>
          </w:tcPr>
          <w:p w:rsidR="00975A5B" w:rsidRPr="00822984" w:rsidRDefault="00975A5B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75A5B" w:rsidRPr="00822984" w:rsidRDefault="00975A5B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75A5B" w:rsidRPr="00822984" w:rsidRDefault="00975A5B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975A5B" w:rsidRPr="00822984" w:rsidRDefault="00975A5B" w:rsidP="00EA7ADC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975A5B" w:rsidRPr="00822984" w:rsidRDefault="00975A5B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75A5B" w:rsidRPr="00822984" w:rsidRDefault="00975A5B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75A5B" w:rsidRPr="00822984" w:rsidRDefault="00975A5B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75A5B" w:rsidRPr="00822984" w:rsidRDefault="00975A5B" w:rsidP="0096213F">
            <w:pPr>
              <w:rPr>
                <w:sz w:val="18"/>
                <w:szCs w:val="18"/>
              </w:rPr>
            </w:pPr>
          </w:p>
        </w:tc>
      </w:tr>
      <w:tr w:rsidR="006A5B7F" w:rsidRPr="00822984" w:rsidTr="00BC65B9">
        <w:trPr>
          <w:trHeight w:val="135"/>
        </w:trPr>
        <w:tc>
          <w:tcPr>
            <w:tcW w:w="710" w:type="dxa"/>
          </w:tcPr>
          <w:p w:rsidR="006A5B7F" w:rsidRPr="00822984" w:rsidRDefault="006A5B7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21</w:t>
            </w:r>
            <w:r w:rsidR="00485FCA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6A5B7F" w:rsidRPr="00822984" w:rsidRDefault="006A5B7F" w:rsidP="0015465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Гумилевская </w:t>
            </w:r>
            <w:r w:rsidR="00154655">
              <w:rPr>
                <w:sz w:val="18"/>
                <w:szCs w:val="18"/>
              </w:rPr>
              <w:t>Н.В.</w:t>
            </w:r>
          </w:p>
        </w:tc>
        <w:tc>
          <w:tcPr>
            <w:tcW w:w="1559" w:type="dxa"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 ДОД «Станция юных техников»</w:t>
            </w:r>
          </w:p>
        </w:tc>
        <w:tc>
          <w:tcPr>
            <w:tcW w:w="1276" w:type="dxa"/>
          </w:tcPr>
          <w:p w:rsidR="006A5B7F" w:rsidRPr="00822984" w:rsidRDefault="006A5B7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6A5B7F" w:rsidRPr="00822984" w:rsidRDefault="006A5B7F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65,2</w:t>
            </w:r>
          </w:p>
        </w:tc>
        <w:tc>
          <w:tcPr>
            <w:tcW w:w="1134" w:type="dxa"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6A5B7F" w:rsidRPr="00822984" w:rsidRDefault="006A5B7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6A5B7F" w:rsidRPr="00822984" w:rsidRDefault="006A5B7F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738696</w:t>
            </w:r>
          </w:p>
        </w:tc>
      </w:tr>
      <w:tr w:rsidR="006A5B7F" w:rsidRPr="00822984" w:rsidTr="006A5B7F">
        <w:trPr>
          <w:trHeight w:val="42"/>
        </w:trPr>
        <w:tc>
          <w:tcPr>
            <w:tcW w:w="710" w:type="dxa"/>
            <w:vMerge w:val="restart"/>
          </w:tcPr>
          <w:p w:rsidR="006A5B7F" w:rsidRPr="00822984" w:rsidRDefault="006A5B7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5B7F" w:rsidRPr="00822984" w:rsidRDefault="006A5B7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6A5B7F" w:rsidRPr="00822984" w:rsidRDefault="006A5B7F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560</w:t>
            </w:r>
          </w:p>
        </w:tc>
        <w:tc>
          <w:tcPr>
            <w:tcW w:w="992" w:type="dxa"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A5B7F" w:rsidRPr="00822984" w:rsidRDefault="000C6FF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6A5B7F" w:rsidRPr="00822984" w:rsidRDefault="000C6FF1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BMW X3</w:t>
            </w:r>
          </w:p>
        </w:tc>
        <w:tc>
          <w:tcPr>
            <w:tcW w:w="1418" w:type="dxa"/>
            <w:vMerge w:val="restart"/>
          </w:tcPr>
          <w:p w:rsidR="006A5B7F" w:rsidRPr="00822984" w:rsidRDefault="006A5B7F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349022</w:t>
            </w:r>
          </w:p>
        </w:tc>
      </w:tr>
      <w:tr w:rsidR="006A5B7F" w:rsidRPr="00822984" w:rsidTr="00BC65B9">
        <w:trPr>
          <w:trHeight w:val="38"/>
        </w:trPr>
        <w:tc>
          <w:tcPr>
            <w:tcW w:w="710" w:type="dxa"/>
            <w:vMerge/>
          </w:tcPr>
          <w:p w:rsidR="006A5B7F" w:rsidRPr="00822984" w:rsidRDefault="006A5B7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5B7F" w:rsidRPr="00822984" w:rsidRDefault="006A5B7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6A5B7F" w:rsidRPr="00822984" w:rsidRDefault="006A5B7F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560</w:t>
            </w:r>
          </w:p>
        </w:tc>
        <w:tc>
          <w:tcPr>
            <w:tcW w:w="992" w:type="dxa"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5B7F" w:rsidRPr="00822984" w:rsidRDefault="006A5B7F" w:rsidP="0096213F">
            <w:pPr>
              <w:rPr>
                <w:sz w:val="18"/>
                <w:szCs w:val="18"/>
              </w:rPr>
            </w:pPr>
          </w:p>
        </w:tc>
      </w:tr>
      <w:tr w:rsidR="006A5B7F" w:rsidRPr="00822984" w:rsidTr="00BC65B9">
        <w:trPr>
          <w:trHeight w:val="38"/>
        </w:trPr>
        <w:tc>
          <w:tcPr>
            <w:tcW w:w="710" w:type="dxa"/>
            <w:vMerge/>
          </w:tcPr>
          <w:p w:rsidR="006A5B7F" w:rsidRPr="00822984" w:rsidRDefault="006A5B7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5B7F" w:rsidRPr="00822984" w:rsidRDefault="006A5B7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6A5B7F" w:rsidRPr="00822984" w:rsidRDefault="006A5B7F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860</w:t>
            </w:r>
          </w:p>
        </w:tc>
        <w:tc>
          <w:tcPr>
            <w:tcW w:w="992" w:type="dxa"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5B7F" w:rsidRPr="00822984" w:rsidRDefault="006A5B7F" w:rsidP="0096213F">
            <w:pPr>
              <w:rPr>
                <w:sz w:val="18"/>
                <w:szCs w:val="18"/>
              </w:rPr>
            </w:pPr>
          </w:p>
        </w:tc>
      </w:tr>
      <w:tr w:rsidR="006A5B7F" w:rsidRPr="00822984" w:rsidTr="00BC65B9">
        <w:trPr>
          <w:trHeight w:val="38"/>
        </w:trPr>
        <w:tc>
          <w:tcPr>
            <w:tcW w:w="710" w:type="dxa"/>
            <w:vMerge/>
          </w:tcPr>
          <w:p w:rsidR="006A5B7F" w:rsidRPr="00822984" w:rsidRDefault="006A5B7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5B7F" w:rsidRPr="00822984" w:rsidRDefault="006A5B7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A5B7F" w:rsidRPr="00822984" w:rsidRDefault="006A5B7F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65,2</w:t>
            </w:r>
          </w:p>
        </w:tc>
        <w:tc>
          <w:tcPr>
            <w:tcW w:w="992" w:type="dxa"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5B7F" w:rsidRPr="00822984" w:rsidRDefault="006A5B7F" w:rsidP="0096213F">
            <w:pPr>
              <w:rPr>
                <w:sz w:val="18"/>
                <w:szCs w:val="18"/>
              </w:rPr>
            </w:pPr>
          </w:p>
        </w:tc>
      </w:tr>
      <w:tr w:rsidR="006A5B7F" w:rsidRPr="00822984" w:rsidTr="00BC65B9">
        <w:trPr>
          <w:trHeight w:val="38"/>
        </w:trPr>
        <w:tc>
          <w:tcPr>
            <w:tcW w:w="710" w:type="dxa"/>
            <w:vMerge/>
          </w:tcPr>
          <w:p w:rsidR="006A5B7F" w:rsidRPr="00822984" w:rsidRDefault="006A5B7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5B7F" w:rsidRPr="00822984" w:rsidRDefault="006A5B7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дача</w:t>
            </w:r>
          </w:p>
        </w:tc>
        <w:tc>
          <w:tcPr>
            <w:tcW w:w="1843" w:type="dxa"/>
          </w:tcPr>
          <w:p w:rsidR="006A5B7F" w:rsidRPr="00822984" w:rsidRDefault="006A5B7F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5B7F" w:rsidRPr="00822984" w:rsidRDefault="006A5B7F" w:rsidP="0096213F">
            <w:pPr>
              <w:rPr>
                <w:sz w:val="18"/>
                <w:szCs w:val="18"/>
              </w:rPr>
            </w:pPr>
          </w:p>
        </w:tc>
      </w:tr>
      <w:tr w:rsidR="006A5B7F" w:rsidRPr="00822984" w:rsidTr="00BC65B9">
        <w:trPr>
          <w:trHeight w:val="38"/>
        </w:trPr>
        <w:tc>
          <w:tcPr>
            <w:tcW w:w="710" w:type="dxa"/>
            <w:vMerge/>
          </w:tcPr>
          <w:p w:rsidR="006A5B7F" w:rsidRPr="00822984" w:rsidRDefault="006A5B7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5B7F" w:rsidRPr="00822984" w:rsidRDefault="006A5B7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6A5B7F" w:rsidRPr="00822984" w:rsidRDefault="006A5B7F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19,8</w:t>
            </w:r>
          </w:p>
        </w:tc>
        <w:tc>
          <w:tcPr>
            <w:tcW w:w="992" w:type="dxa"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5B7F" w:rsidRPr="00822984" w:rsidRDefault="006A5B7F" w:rsidP="0096213F">
            <w:pPr>
              <w:rPr>
                <w:sz w:val="18"/>
                <w:szCs w:val="18"/>
              </w:rPr>
            </w:pPr>
          </w:p>
        </w:tc>
      </w:tr>
      <w:tr w:rsidR="006A5B7F" w:rsidRPr="00822984" w:rsidTr="00BC65B9">
        <w:trPr>
          <w:trHeight w:val="38"/>
        </w:trPr>
        <w:tc>
          <w:tcPr>
            <w:tcW w:w="710" w:type="dxa"/>
            <w:vMerge/>
          </w:tcPr>
          <w:p w:rsidR="006A5B7F" w:rsidRPr="00822984" w:rsidRDefault="006A5B7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5B7F" w:rsidRPr="00822984" w:rsidRDefault="006A5B7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843" w:type="dxa"/>
          </w:tcPr>
          <w:p w:rsidR="006A5B7F" w:rsidRPr="00822984" w:rsidRDefault="000C6FF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6A5B7F" w:rsidRPr="00822984" w:rsidRDefault="000C6FF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173</w:t>
            </w:r>
          </w:p>
        </w:tc>
        <w:tc>
          <w:tcPr>
            <w:tcW w:w="992" w:type="dxa"/>
          </w:tcPr>
          <w:p w:rsidR="006A5B7F" w:rsidRPr="00822984" w:rsidRDefault="000C6FF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A5B7F" w:rsidRPr="00822984" w:rsidRDefault="006A5B7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5B7F" w:rsidRPr="00822984" w:rsidRDefault="006A5B7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A5B7F" w:rsidRPr="00822984" w:rsidRDefault="006A5B7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5B7F" w:rsidRPr="00822984" w:rsidRDefault="006A5B7F" w:rsidP="0096213F">
            <w:pPr>
              <w:rPr>
                <w:sz w:val="18"/>
                <w:szCs w:val="18"/>
              </w:rPr>
            </w:pPr>
          </w:p>
        </w:tc>
      </w:tr>
      <w:tr w:rsidR="00E679C1" w:rsidRPr="00822984" w:rsidTr="00BC65B9">
        <w:trPr>
          <w:trHeight w:val="38"/>
        </w:trPr>
        <w:tc>
          <w:tcPr>
            <w:tcW w:w="710" w:type="dxa"/>
          </w:tcPr>
          <w:p w:rsidR="00E679C1" w:rsidRPr="00822984" w:rsidRDefault="00485FC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  <w:p w:rsidR="00E679C1" w:rsidRPr="00822984" w:rsidRDefault="00E679C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  <w:p w:rsidR="00E679C1" w:rsidRPr="00822984" w:rsidRDefault="00E679C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E679C1" w:rsidRPr="00822984" w:rsidRDefault="00E679C1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Дьякова </w:t>
            </w:r>
            <w:r w:rsidR="00485FCA">
              <w:rPr>
                <w:sz w:val="18"/>
                <w:szCs w:val="18"/>
              </w:rPr>
              <w:t>О.А.</w:t>
            </w:r>
          </w:p>
        </w:tc>
        <w:tc>
          <w:tcPr>
            <w:tcW w:w="1559" w:type="dxa"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103</w:t>
            </w:r>
          </w:p>
        </w:tc>
        <w:tc>
          <w:tcPr>
            <w:tcW w:w="1276" w:type="dxa"/>
          </w:tcPr>
          <w:p w:rsidR="00E679C1" w:rsidRPr="00822984" w:rsidRDefault="00E679C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E679C1" w:rsidRPr="00822984" w:rsidRDefault="00E679C1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E679C1" w:rsidRPr="00822984" w:rsidRDefault="00E679C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14,7</w:t>
            </w:r>
          </w:p>
          <w:p w:rsidR="00E679C1" w:rsidRPr="00822984" w:rsidRDefault="00E679C1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Украина</w:t>
            </w:r>
          </w:p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  <w:p w:rsidR="00E679C1" w:rsidRPr="00822984" w:rsidRDefault="00E679C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41,2</w:t>
            </w:r>
          </w:p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679C1" w:rsidRPr="00822984" w:rsidRDefault="00E679C1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  <w:p w:rsidR="00E679C1" w:rsidRPr="00822984" w:rsidRDefault="00E679C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679C1" w:rsidRPr="00822984" w:rsidRDefault="00E679C1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561706,91</w:t>
            </w:r>
          </w:p>
          <w:p w:rsidR="00E679C1" w:rsidRPr="00822984" w:rsidRDefault="00E679C1" w:rsidP="0096213F">
            <w:pPr>
              <w:rPr>
                <w:sz w:val="18"/>
                <w:szCs w:val="18"/>
              </w:rPr>
            </w:pPr>
          </w:p>
        </w:tc>
      </w:tr>
      <w:tr w:rsidR="00E679C1" w:rsidRPr="00822984" w:rsidTr="00E679C1">
        <w:trPr>
          <w:trHeight w:val="54"/>
        </w:trPr>
        <w:tc>
          <w:tcPr>
            <w:tcW w:w="710" w:type="dxa"/>
            <w:vMerge w:val="restart"/>
          </w:tcPr>
          <w:p w:rsidR="00E679C1" w:rsidRPr="00822984" w:rsidRDefault="00E679C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679C1" w:rsidRPr="00822984" w:rsidRDefault="00E679C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679C1" w:rsidRPr="00822984" w:rsidRDefault="00E679C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900</w:t>
            </w:r>
          </w:p>
        </w:tc>
        <w:tc>
          <w:tcPr>
            <w:tcW w:w="992" w:type="dxa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679C1" w:rsidRPr="00822984" w:rsidRDefault="00E679C1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Opel Astra</w:t>
            </w:r>
          </w:p>
        </w:tc>
        <w:tc>
          <w:tcPr>
            <w:tcW w:w="1418" w:type="dxa"/>
            <w:vMerge w:val="restart"/>
          </w:tcPr>
          <w:p w:rsidR="00E679C1" w:rsidRPr="00822984" w:rsidRDefault="00E679C1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799382,53</w:t>
            </w:r>
          </w:p>
        </w:tc>
      </w:tr>
      <w:tr w:rsidR="00E679C1" w:rsidRPr="00822984" w:rsidTr="00BC65B9">
        <w:trPr>
          <w:trHeight w:val="54"/>
        </w:trPr>
        <w:tc>
          <w:tcPr>
            <w:tcW w:w="710" w:type="dxa"/>
            <w:vMerge/>
          </w:tcPr>
          <w:p w:rsidR="00E679C1" w:rsidRPr="00822984" w:rsidRDefault="00E679C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679C1" w:rsidRPr="00822984" w:rsidRDefault="00E679C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679C1" w:rsidRPr="00822984" w:rsidRDefault="00E679C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679C1" w:rsidRPr="00822984" w:rsidRDefault="00E679C1" w:rsidP="0096213F">
            <w:pPr>
              <w:rPr>
                <w:sz w:val="18"/>
                <w:szCs w:val="18"/>
              </w:rPr>
            </w:pPr>
          </w:p>
        </w:tc>
      </w:tr>
      <w:tr w:rsidR="00E679C1" w:rsidRPr="00822984" w:rsidTr="00BC65B9">
        <w:trPr>
          <w:trHeight w:val="54"/>
        </w:trPr>
        <w:tc>
          <w:tcPr>
            <w:tcW w:w="710" w:type="dxa"/>
            <w:vMerge/>
          </w:tcPr>
          <w:p w:rsidR="00E679C1" w:rsidRPr="00822984" w:rsidRDefault="00E679C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679C1" w:rsidRPr="00822984" w:rsidRDefault="00E679C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679C1" w:rsidRPr="00822984" w:rsidRDefault="00E679C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41,2</w:t>
            </w:r>
          </w:p>
        </w:tc>
        <w:tc>
          <w:tcPr>
            <w:tcW w:w="992" w:type="dxa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679C1" w:rsidRPr="00822984" w:rsidRDefault="00E679C1" w:rsidP="0096213F">
            <w:pPr>
              <w:rPr>
                <w:sz w:val="18"/>
                <w:szCs w:val="18"/>
              </w:rPr>
            </w:pPr>
          </w:p>
        </w:tc>
      </w:tr>
      <w:tr w:rsidR="00E679C1" w:rsidRPr="00822984" w:rsidTr="00BC65B9">
        <w:trPr>
          <w:trHeight w:val="54"/>
        </w:trPr>
        <w:tc>
          <w:tcPr>
            <w:tcW w:w="710" w:type="dxa"/>
            <w:vMerge/>
          </w:tcPr>
          <w:p w:rsidR="00E679C1" w:rsidRPr="00822984" w:rsidRDefault="00E679C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679C1" w:rsidRPr="00822984" w:rsidRDefault="00E679C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679C1" w:rsidRPr="00822984" w:rsidRDefault="00E679C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56,1</w:t>
            </w:r>
          </w:p>
        </w:tc>
        <w:tc>
          <w:tcPr>
            <w:tcW w:w="992" w:type="dxa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679C1" w:rsidRPr="00822984" w:rsidRDefault="00E679C1" w:rsidP="0096213F">
            <w:pPr>
              <w:rPr>
                <w:sz w:val="18"/>
                <w:szCs w:val="18"/>
              </w:rPr>
            </w:pPr>
          </w:p>
        </w:tc>
      </w:tr>
      <w:tr w:rsidR="00E679C1" w:rsidRPr="00822984" w:rsidTr="00BC65B9">
        <w:trPr>
          <w:trHeight w:val="54"/>
        </w:trPr>
        <w:tc>
          <w:tcPr>
            <w:tcW w:w="710" w:type="dxa"/>
            <w:vMerge/>
          </w:tcPr>
          <w:p w:rsidR="00E679C1" w:rsidRPr="00822984" w:rsidRDefault="00E679C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679C1" w:rsidRPr="00822984" w:rsidRDefault="00E679C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E679C1" w:rsidRPr="00822984" w:rsidRDefault="00E679C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679C1" w:rsidRPr="00822984" w:rsidRDefault="00E679C1" w:rsidP="0096213F">
            <w:pPr>
              <w:rPr>
                <w:sz w:val="18"/>
                <w:szCs w:val="18"/>
              </w:rPr>
            </w:pPr>
          </w:p>
        </w:tc>
      </w:tr>
      <w:tr w:rsidR="00E679C1" w:rsidRPr="00822984" w:rsidTr="00E679C1">
        <w:trPr>
          <w:trHeight w:val="370"/>
        </w:trPr>
        <w:tc>
          <w:tcPr>
            <w:tcW w:w="710" w:type="dxa"/>
            <w:vMerge w:val="restart"/>
          </w:tcPr>
          <w:p w:rsidR="00E679C1" w:rsidRPr="00822984" w:rsidRDefault="00E679C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2</w:t>
            </w:r>
            <w:r w:rsidR="00485FCA">
              <w:rPr>
                <w:sz w:val="18"/>
                <w:szCs w:val="18"/>
              </w:rPr>
              <w:t>19</w:t>
            </w:r>
          </w:p>
        </w:tc>
        <w:tc>
          <w:tcPr>
            <w:tcW w:w="1416" w:type="dxa"/>
            <w:vMerge w:val="restart"/>
          </w:tcPr>
          <w:p w:rsidR="00E679C1" w:rsidRPr="00822984" w:rsidRDefault="00E679C1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Уткин </w:t>
            </w:r>
            <w:r w:rsidR="00485FCA">
              <w:rPr>
                <w:sz w:val="18"/>
                <w:szCs w:val="18"/>
              </w:rPr>
              <w:t>С.Н.</w:t>
            </w:r>
          </w:p>
        </w:tc>
        <w:tc>
          <w:tcPr>
            <w:tcW w:w="1559" w:type="dxa"/>
            <w:vMerge w:val="restart"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МОУДОД «ДШИ»</w:t>
            </w:r>
          </w:p>
        </w:tc>
        <w:tc>
          <w:tcPr>
            <w:tcW w:w="1276" w:type="dxa"/>
          </w:tcPr>
          <w:p w:rsidR="00E679C1" w:rsidRPr="00822984" w:rsidRDefault="00E679C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679C1" w:rsidRPr="00822984" w:rsidRDefault="00E679C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5/6</w:t>
            </w:r>
          </w:p>
        </w:tc>
        <w:tc>
          <w:tcPr>
            <w:tcW w:w="992" w:type="dxa"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580</w:t>
            </w:r>
          </w:p>
        </w:tc>
        <w:tc>
          <w:tcPr>
            <w:tcW w:w="992" w:type="dxa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679C1" w:rsidRPr="00822984" w:rsidRDefault="00A742F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679C1" w:rsidRPr="00822984" w:rsidRDefault="00A742F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Автомобили легковые: ГАЗ 31029,</w:t>
            </w:r>
          </w:p>
          <w:p w:rsidR="00A742FD" w:rsidRPr="00822984" w:rsidRDefault="00A742F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  <w:lang w:val="en-US"/>
              </w:rPr>
              <w:t>Chevrolet</w:t>
            </w:r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lacetti</w:t>
            </w:r>
            <w:proofErr w:type="spellEnd"/>
          </w:p>
        </w:tc>
        <w:tc>
          <w:tcPr>
            <w:tcW w:w="1418" w:type="dxa"/>
            <w:vMerge w:val="restart"/>
          </w:tcPr>
          <w:p w:rsidR="00E679C1" w:rsidRPr="00822984" w:rsidRDefault="00E679C1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591395,86</w:t>
            </w:r>
          </w:p>
        </w:tc>
      </w:tr>
      <w:tr w:rsidR="00E679C1" w:rsidRPr="00822984" w:rsidTr="00BC65B9">
        <w:trPr>
          <w:trHeight w:val="370"/>
        </w:trPr>
        <w:tc>
          <w:tcPr>
            <w:tcW w:w="710" w:type="dxa"/>
            <w:vMerge/>
          </w:tcPr>
          <w:p w:rsidR="00E679C1" w:rsidRPr="00822984" w:rsidRDefault="00E679C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679C1" w:rsidRPr="00822984" w:rsidRDefault="00E679C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E679C1" w:rsidRPr="00822984" w:rsidRDefault="00E679C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5/6</w:t>
            </w:r>
          </w:p>
        </w:tc>
        <w:tc>
          <w:tcPr>
            <w:tcW w:w="992" w:type="dxa"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65,4</w:t>
            </w:r>
          </w:p>
        </w:tc>
        <w:tc>
          <w:tcPr>
            <w:tcW w:w="992" w:type="dxa"/>
          </w:tcPr>
          <w:p w:rsidR="00E679C1" w:rsidRPr="00822984" w:rsidRDefault="00A742F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679C1" w:rsidRPr="00822984" w:rsidRDefault="00E679C1" w:rsidP="0096213F">
            <w:pPr>
              <w:rPr>
                <w:sz w:val="18"/>
                <w:szCs w:val="18"/>
              </w:rPr>
            </w:pPr>
          </w:p>
        </w:tc>
      </w:tr>
      <w:tr w:rsidR="00E679C1" w:rsidRPr="00822984" w:rsidTr="00BC65B9">
        <w:trPr>
          <w:trHeight w:val="370"/>
        </w:trPr>
        <w:tc>
          <w:tcPr>
            <w:tcW w:w="710" w:type="dxa"/>
            <w:vMerge/>
          </w:tcPr>
          <w:p w:rsidR="00E679C1" w:rsidRPr="00822984" w:rsidRDefault="00E679C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679C1" w:rsidRPr="00822984" w:rsidRDefault="00A742F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679C1" w:rsidRPr="00822984" w:rsidRDefault="00A742FD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2/4</w:t>
            </w:r>
          </w:p>
        </w:tc>
        <w:tc>
          <w:tcPr>
            <w:tcW w:w="992" w:type="dxa"/>
          </w:tcPr>
          <w:p w:rsidR="00E679C1" w:rsidRPr="00822984" w:rsidRDefault="00A742F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</w:tcPr>
          <w:p w:rsidR="00E679C1" w:rsidRPr="00822984" w:rsidRDefault="00A742F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679C1" w:rsidRPr="00822984" w:rsidRDefault="00E679C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679C1" w:rsidRPr="00822984" w:rsidRDefault="00E679C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679C1" w:rsidRPr="00822984" w:rsidRDefault="00E679C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679C1" w:rsidRPr="00822984" w:rsidRDefault="00E679C1" w:rsidP="0096213F">
            <w:pPr>
              <w:rPr>
                <w:sz w:val="18"/>
                <w:szCs w:val="18"/>
              </w:rPr>
            </w:pPr>
          </w:p>
        </w:tc>
      </w:tr>
      <w:tr w:rsidR="00A742FD" w:rsidRPr="00822984" w:rsidTr="00A742FD">
        <w:trPr>
          <w:trHeight w:val="188"/>
        </w:trPr>
        <w:tc>
          <w:tcPr>
            <w:tcW w:w="710" w:type="dxa"/>
            <w:vMerge w:val="restart"/>
          </w:tcPr>
          <w:p w:rsidR="00A742FD" w:rsidRPr="00822984" w:rsidRDefault="00A742F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A742FD" w:rsidRPr="00822984" w:rsidRDefault="00A742F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A742FD" w:rsidRPr="00822984" w:rsidRDefault="00A742F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742FD" w:rsidRPr="00822984" w:rsidRDefault="00A742F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742FD" w:rsidRPr="00822984" w:rsidRDefault="00A742FD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A742FD" w:rsidRPr="00822984" w:rsidRDefault="00A742F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A742FD" w:rsidRPr="00822984" w:rsidRDefault="00A742F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742FD" w:rsidRPr="00822984" w:rsidRDefault="00A742F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A742FD" w:rsidRPr="00822984" w:rsidRDefault="00A742FD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452450,53</w:t>
            </w:r>
          </w:p>
        </w:tc>
      </w:tr>
      <w:tr w:rsidR="00A742FD" w:rsidRPr="00822984" w:rsidTr="00BC65B9">
        <w:trPr>
          <w:trHeight w:val="187"/>
        </w:trPr>
        <w:tc>
          <w:tcPr>
            <w:tcW w:w="710" w:type="dxa"/>
            <w:vMerge/>
          </w:tcPr>
          <w:p w:rsidR="00A742FD" w:rsidRPr="00822984" w:rsidRDefault="00A742F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742FD" w:rsidRPr="00822984" w:rsidRDefault="00A742F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742FD" w:rsidRPr="00822984" w:rsidRDefault="00A742F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742FD" w:rsidRPr="00822984" w:rsidRDefault="00A742F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A742FD" w:rsidRPr="00822984" w:rsidRDefault="00A742FD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742FD" w:rsidRPr="00822984" w:rsidRDefault="00A742F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742FD" w:rsidRPr="00822984" w:rsidRDefault="00A742FD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742FD" w:rsidRPr="00822984" w:rsidRDefault="00A742FD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742FD" w:rsidRPr="00822984" w:rsidRDefault="00A742FD" w:rsidP="0096213F">
            <w:pPr>
              <w:rPr>
                <w:sz w:val="18"/>
                <w:szCs w:val="18"/>
              </w:rPr>
            </w:pPr>
          </w:p>
        </w:tc>
      </w:tr>
      <w:tr w:rsidR="00A742FD" w:rsidRPr="00822984" w:rsidTr="00A742FD">
        <w:trPr>
          <w:trHeight w:val="758"/>
        </w:trPr>
        <w:tc>
          <w:tcPr>
            <w:tcW w:w="710" w:type="dxa"/>
            <w:vMerge w:val="restart"/>
          </w:tcPr>
          <w:p w:rsidR="00A742FD" w:rsidRPr="00822984" w:rsidRDefault="00A742F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</w:t>
            </w:r>
            <w:r w:rsidR="00485FCA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A742FD" w:rsidRPr="00822984" w:rsidRDefault="00A742FD" w:rsidP="00485FC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Катюков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485FCA">
              <w:rPr>
                <w:sz w:val="18"/>
                <w:szCs w:val="18"/>
              </w:rPr>
              <w:t>В.А.</w:t>
            </w:r>
          </w:p>
        </w:tc>
        <w:tc>
          <w:tcPr>
            <w:tcW w:w="1559" w:type="dxa"/>
            <w:vMerge w:val="restart"/>
          </w:tcPr>
          <w:p w:rsidR="00A742FD" w:rsidRPr="00822984" w:rsidRDefault="00A742F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 «Молодежный патриотический центр «Юнга»</w:t>
            </w:r>
          </w:p>
        </w:tc>
        <w:tc>
          <w:tcPr>
            <w:tcW w:w="1276" w:type="dxa"/>
          </w:tcPr>
          <w:p w:rsidR="00A742FD" w:rsidRPr="00822984" w:rsidRDefault="00A742F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A742FD" w:rsidRPr="00822984" w:rsidRDefault="00A742FD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742FD" w:rsidRPr="00822984" w:rsidRDefault="00A742F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A742FD" w:rsidRPr="00822984" w:rsidRDefault="00A742F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742FD" w:rsidRPr="00822984" w:rsidRDefault="00A742F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Автомобили легковые:</w:t>
            </w:r>
          </w:p>
          <w:p w:rsidR="00A742FD" w:rsidRPr="00822984" w:rsidRDefault="00A742FD" w:rsidP="00664632">
            <w:pPr>
              <w:jc w:val="center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Хэндэ</w:t>
            </w:r>
            <w:proofErr w:type="spellEnd"/>
            <w:r w:rsidRPr="00822984">
              <w:rPr>
                <w:sz w:val="18"/>
                <w:szCs w:val="18"/>
              </w:rPr>
              <w:t xml:space="preserve"> Акцент, Фольксваген поло</w:t>
            </w:r>
          </w:p>
        </w:tc>
        <w:tc>
          <w:tcPr>
            <w:tcW w:w="1418" w:type="dxa"/>
            <w:vMerge w:val="restart"/>
          </w:tcPr>
          <w:p w:rsidR="00A742FD" w:rsidRPr="00822984" w:rsidRDefault="00A742FD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639002,65</w:t>
            </w:r>
          </w:p>
        </w:tc>
      </w:tr>
      <w:tr w:rsidR="00A742FD" w:rsidRPr="00822984" w:rsidTr="00485FCA">
        <w:trPr>
          <w:trHeight w:val="443"/>
        </w:trPr>
        <w:tc>
          <w:tcPr>
            <w:tcW w:w="710" w:type="dxa"/>
            <w:vMerge/>
          </w:tcPr>
          <w:p w:rsidR="00A742FD" w:rsidRPr="00822984" w:rsidRDefault="00A742F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A742FD" w:rsidRPr="00822984" w:rsidRDefault="00A742F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742FD" w:rsidRPr="00822984" w:rsidRDefault="00A742F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742FD" w:rsidRPr="00822984" w:rsidRDefault="00485FCA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A742FD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A742FD" w:rsidRPr="00822984" w:rsidRDefault="00A742FD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742FD" w:rsidRPr="00822984" w:rsidRDefault="00A742F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354,2</w:t>
            </w:r>
          </w:p>
        </w:tc>
        <w:tc>
          <w:tcPr>
            <w:tcW w:w="992" w:type="dxa"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A742FD" w:rsidRPr="00822984" w:rsidRDefault="00A742FD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742FD" w:rsidRPr="00822984" w:rsidRDefault="00A742FD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742FD" w:rsidRPr="00822984" w:rsidRDefault="00A742FD" w:rsidP="0096213F">
            <w:pPr>
              <w:rPr>
                <w:sz w:val="18"/>
                <w:szCs w:val="18"/>
              </w:rPr>
            </w:pPr>
          </w:p>
        </w:tc>
      </w:tr>
      <w:tr w:rsidR="00A742FD" w:rsidRPr="00822984" w:rsidTr="00BC65B9">
        <w:trPr>
          <w:trHeight w:val="757"/>
        </w:trPr>
        <w:tc>
          <w:tcPr>
            <w:tcW w:w="710" w:type="dxa"/>
          </w:tcPr>
          <w:p w:rsidR="00A742FD" w:rsidRPr="00822984" w:rsidRDefault="00A742FD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A742FD" w:rsidRPr="00822984" w:rsidRDefault="00A742FD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A742FD" w:rsidRPr="00822984" w:rsidRDefault="00A742FD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742FD" w:rsidRPr="00822984" w:rsidRDefault="00A742FD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A742FD" w:rsidRPr="00822984" w:rsidRDefault="00A742FD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742FD" w:rsidRPr="00822984" w:rsidRDefault="00A742FD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742FD" w:rsidRPr="00822984" w:rsidRDefault="00A742FD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354,2</w:t>
            </w:r>
          </w:p>
        </w:tc>
        <w:tc>
          <w:tcPr>
            <w:tcW w:w="1134" w:type="dxa"/>
          </w:tcPr>
          <w:p w:rsidR="00A742FD" w:rsidRPr="00822984" w:rsidRDefault="00A742FD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A742FD" w:rsidRPr="00822984" w:rsidRDefault="00A742FD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A742FD" w:rsidRPr="00822984" w:rsidRDefault="00A742FD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623405,79</w:t>
            </w:r>
          </w:p>
        </w:tc>
      </w:tr>
      <w:tr w:rsidR="00201BF1" w:rsidRPr="00822984" w:rsidTr="00BC65B9">
        <w:trPr>
          <w:trHeight w:val="757"/>
        </w:trPr>
        <w:tc>
          <w:tcPr>
            <w:tcW w:w="710" w:type="dxa"/>
          </w:tcPr>
          <w:p w:rsidR="00201BF1" w:rsidRPr="00822984" w:rsidRDefault="00201BF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</w:t>
            </w:r>
            <w:r w:rsidR="00485FCA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201BF1" w:rsidRPr="00822984" w:rsidRDefault="00201BF1" w:rsidP="00485FC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Лапынина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485FCA">
              <w:rPr>
                <w:sz w:val="18"/>
                <w:szCs w:val="18"/>
              </w:rPr>
              <w:t>Н.С.</w:t>
            </w:r>
          </w:p>
        </w:tc>
        <w:tc>
          <w:tcPr>
            <w:tcW w:w="1559" w:type="dxa"/>
          </w:tcPr>
          <w:p w:rsidR="00201BF1" w:rsidRPr="00822984" w:rsidRDefault="00201BF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МУДО ДЮСШ «Юность»</w:t>
            </w:r>
          </w:p>
        </w:tc>
        <w:tc>
          <w:tcPr>
            <w:tcW w:w="1276" w:type="dxa"/>
          </w:tcPr>
          <w:p w:rsidR="00201BF1" w:rsidRPr="00822984" w:rsidRDefault="00201BF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01BF1" w:rsidRPr="00822984" w:rsidRDefault="00201BF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1/4</w:t>
            </w:r>
          </w:p>
        </w:tc>
        <w:tc>
          <w:tcPr>
            <w:tcW w:w="992" w:type="dxa"/>
          </w:tcPr>
          <w:p w:rsidR="00201BF1" w:rsidRPr="00822984" w:rsidRDefault="00201BF1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01BF1" w:rsidRPr="00822984" w:rsidRDefault="00201BF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01BF1" w:rsidRPr="00822984" w:rsidRDefault="00201BF1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01BF1" w:rsidRPr="00822984" w:rsidRDefault="00201BF1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817630,41</w:t>
            </w:r>
          </w:p>
        </w:tc>
      </w:tr>
      <w:tr w:rsidR="00201BF1" w:rsidRPr="00822984" w:rsidTr="00201BF1">
        <w:trPr>
          <w:trHeight w:val="1010"/>
        </w:trPr>
        <w:tc>
          <w:tcPr>
            <w:tcW w:w="710" w:type="dxa"/>
            <w:vMerge w:val="restart"/>
          </w:tcPr>
          <w:p w:rsidR="00201BF1" w:rsidRPr="00822984" w:rsidRDefault="00201BF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</w:t>
            </w:r>
            <w:r w:rsidR="00485FCA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201BF1" w:rsidRPr="00822984" w:rsidRDefault="00201BF1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Сундуков </w:t>
            </w:r>
            <w:r w:rsidR="00485FCA">
              <w:rPr>
                <w:sz w:val="18"/>
                <w:szCs w:val="18"/>
              </w:rPr>
              <w:t>В.И.</w:t>
            </w:r>
          </w:p>
        </w:tc>
        <w:tc>
          <w:tcPr>
            <w:tcW w:w="1559" w:type="dxa"/>
            <w:vMerge w:val="restart"/>
          </w:tcPr>
          <w:p w:rsidR="00201BF1" w:rsidRPr="00822984" w:rsidRDefault="00201BF1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МУДО специализированная детско-юношеская спортивная школа олимпийского резерва «Велосипедный спорт»</w:t>
            </w:r>
          </w:p>
        </w:tc>
        <w:tc>
          <w:tcPr>
            <w:tcW w:w="1276" w:type="dxa"/>
          </w:tcPr>
          <w:p w:rsidR="00201BF1" w:rsidRPr="00822984" w:rsidRDefault="00201BF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201BF1" w:rsidRPr="00822984" w:rsidRDefault="00201BF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01BF1" w:rsidRPr="00822984" w:rsidRDefault="00201BF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620</w:t>
            </w:r>
          </w:p>
        </w:tc>
        <w:tc>
          <w:tcPr>
            <w:tcW w:w="992" w:type="dxa"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201BF1" w:rsidRPr="00822984" w:rsidRDefault="00201BF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201BF1" w:rsidRPr="00822984" w:rsidRDefault="00201BF1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201BF1" w:rsidRPr="00822984" w:rsidRDefault="00201BF1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777084,42</w:t>
            </w:r>
          </w:p>
        </w:tc>
      </w:tr>
      <w:tr w:rsidR="00201BF1" w:rsidRPr="00822984" w:rsidTr="00BC65B9">
        <w:trPr>
          <w:trHeight w:val="1010"/>
        </w:trPr>
        <w:tc>
          <w:tcPr>
            <w:tcW w:w="710" w:type="dxa"/>
            <w:vMerge/>
          </w:tcPr>
          <w:p w:rsidR="00201BF1" w:rsidRPr="00822984" w:rsidRDefault="00201BF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01BF1" w:rsidRPr="00822984" w:rsidRDefault="00201BF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BF1" w:rsidRPr="00822984" w:rsidRDefault="00201BF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01BF1" w:rsidRPr="00822984" w:rsidRDefault="00201BF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01BF1" w:rsidRPr="00822984" w:rsidRDefault="00485FCA" w:rsidP="006A5B7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Общая</w:t>
            </w:r>
            <w:proofErr w:type="gramEnd"/>
            <w:r>
              <w:rPr>
                <w:sz w:val="18"/>
                <w:szCs w:val="18"/>
              </w:rPr>
              <w:t xml:space="preserve"> совместная (</w:t>
            </w:r>
            <w:r w:rsidR="00201BF1" w:rsidRPr="00822984">
              <w:rPr>
                <w:sz w:val="18"/>
                <w:szCs w:val="18"/>
              </w:rPr>
              <w:t>2 собственника)</w:t>
            </w:r>
          </w:p>
        </w:tc>
        <w:tc>
          <w:tcPr>
            <w:tcW w:w="992" w:type="dxa"/>
          </w:tcPr>
          <w:p w:rsidR="00201BF1" w:rsidRPr="00822984" w:rsidRDefault="00201BF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42,9</w:t>
            </w:r>
          </w:p>
        </w:tc>
        <w:tc>
          <w:tcPr>
            <w:tcW w:w="992" w:type="dxa"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01BF1" w:rsidRPr="00822984" w:rsidRDefault="00201BF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BF1" w:rsidRPr="00822984" w:rsidRDefault="00201BF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01BF1" w:rsidRPr="00822984" w:rsidRDefault="00201BF1" w:rsidP="0096213F">
            <w:pPr>
              <w:rPr>
                <w:sz w:val="18"/>
                <w:szCs w:val="18"/>
              </w:rPr>
            </w:pPr>
          </w:p>
        </w:tc>
      </w:tr>
      <w:tr w:rsidR="00201BF1" w:rsidRPr="00822984" w:rsidTr="00485FCA">
        <w:trPr>
          <w:trHeight w:val="231"/>
        </w:trPr>
        <w:tc>
          <w:tcPr>
            <w:tcW w:w="710" w:type="dxa"/>
            <w:vMerge/>
          </w:tcPr>
          <w:p w:rsidR="00201BF1" w:rsidRPr="00822984" w:rsidRDefault="00201BF1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01BF1" w:rsidRPr="00822984" w:rsidRDefault="00201BF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BF1" w:rsidRPr="00822984" w:rsidRDefault="00201BF1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01BF1" w:rsidRPr="00822984" w:rsidRDefault="00201BF1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гараж</w:t>
            </w:r>
          </w:p>
        </w:tc>
        <w:tc>
          <w:tcPr>
            <w:tcW w:w="1843" w:type="dxa"/>
          </w:tcPr>
          <w:p w:rsidR="00201BF1" w:rsidRPr="00822984" w:rsidRDefault="00201BF1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01BF1" w:rsidRPr="00822984" w:rsidRDefault="00201BF1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01BF1" w:rsidRPr="00822984" w:rsidRDefault="00201BF1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01BF1" w:rsidRPr="00822984" w:rsidRDefault="00201BF1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01BF1" w:rsidRPr="00822984" w:rsidRDefault="00201BF1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01BF1" w:rsidRPr="00822984" w:rsidRDefault="00201BF1" w:rsidP="0096213F">
            <w:pPr>
              <w:rPr>
                <w:sz w:val="18"/>
                <w:szCs w:val="18"/>
              </w:rPr>
            </w:pPr>
          </w:p>
        </w:tc>
      </w:tr>
      <w:tr w:rsidR="00D40A06" w:rsidRPr="00822984" w:rsidTr="00D40A06">
        <w:trPr>
          <w:trHeight w:val="758"/>
        </w:trPr>
        <w:tc>
          <w:tcPr>
            <w:tcW w:w="710" w:type="dxa"/>
            <w:vMerge w:val="restart"/>
          </w:tcPr>
          <w:p w:rsidR="00D40A06" w:rsidRPr="00822984" w:rsidRDefault="00D40A0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</w:t>
            </w:r>
            <w:r w:rsidR="00485FCA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Merge w:val="restart"/>
          </w:tcPr>
          <w:p w:rsidR="00D40A06" w:rsidRPr="00822984" w:rsidRDefault="00D40A06" w:rsidP="00485FC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Шибеко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485FCA">
              <w:rPr>
                <w:sz w:val="18"/>
                <w:szCs w:val="18"/>
              </w:rPr>
              <w:t>Т.В.</w:t>
            </w:r>
          </w:p>
        </w:tc>
        <w:tc>
          <w:tcPr>
            <w:tcW w:w="1559" w:type="dxa"/>
            <w:vMerge w:val="restart"/>
          </w:tcPr>
          <w:p w:rsidR="00D40A06" w:rsidRPr="00822984" w:rsidRDefault="00D40A0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МУ «Молодежный центр Советского района </w:t>
            </w:r>
            <w:proofErr w:type="spellStart"/>
            <w:r w:rsidRPr="00822984">
              <w:rPr>
                <w:sz w:val="18"/>
                <w:szCs w:val="18"/>
              </w:rPr>
              <w:t>г</w:t>
            </w:r>
            <w:proofErr w:type="gramStart"/>
            <w:r w:rsidRPr="00822984">
              <w:rPr>
                <w:sz w:val="18"/>
                <w:szCs w:val="18"/>
              </w:rPr>
              <w:t>.Т</w:t>
            </w:r>
            <w:proofErr w:type="gramEnd"/>
            <w:r w:rsidRPr="00822984">
              <w:rPr>
                <w:sz w:val="18"/>
                <w:szCs w:val="18"/>
              </w:rPr>
              <w:t>улы</w:t>
            </w:r>
            <w:proofErr w:type="spellEnd"/>
            <w:r w:rsidRPr="00822984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D40A06" w:rsidRPr="00822984" w:rsidRDefault="00D40A0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40A06" w:rsidRPr="00822984" w:rsidRDefault="00D40A06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52,2</w:t>
            </w:r>
          </w:p>
        </w:tc>
        <w:tc>
          <w:tcPr>
            <w:tcW w:w="992" w:type="dxa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D40A06" w:rsidRPr="00822984" w:rsidRDefault="00D40A06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Автомобили легковые ГАЗ 31029,</w:t>
            </w:r>
          </w:p>
          <w:p w:rsidR="00D40A06" w:rsidRPr="00822984" w:rsidRDefault="00D40A06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ВАЗ 210740</w:t>
            </w:r>
          </w:p>
        </w:tc>
        <w:tc>
          <w:tcPr>
            <w:tcW w:w="1418" w:type="dxa"/>
            <w:vMerge w:val="restart"/>
          </w:tcPr>
          <w:p w:rsidR="00D40A06" w:rsidRPr="00822984" w:rsidRDefault="00D40A06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1613575,82</w:t>
            </w:r>
          </w:p>
        </w:tc>
      </w:tr>
      <w:tr w:rsidR="00D40A06" w:rsidRPr="00822984" w:rsidTr="00BC65B9">
        <w:trPr>
          <w:trHeight w:val="757"/>
        </w:trPr>
        <w:tc>
          <w:tcPr>
            <w:tcW w:w="710" w:type="dxa"/>
            <w:vMerge/>
          </w:tcPr>
          <w:p w:rsidR="00D40A06" w:rsidRPr="00822984" w:rsidRDefault="00D40A0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40A06" w:rsidRPr="00822984" w:rsidRDefault="00D40A0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A06" w:rsidRPr="00822984" w:rsidRDefault="00D40A0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40A06" w:rsidRPr="00822984" w:rsidRDefault="00D40A0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40A06" w:rsidRPr="00822984" w:rsidRDefault="00D40A06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49,8</w:t>
            </w:r>
          </w:p>
        </w:tc>
        <w:tc>
          <w:tcPr>
            <w:tcW w:w="992" w:type="dxa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A06" w:rsidRPr="00822984" w:rsidRDefault="00D40A0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40A06" w:rsidRPr="00822984" w:rsidRDefault="00D40A06" w:rsidP="0096213F">
            <w:pPr>
              <w:rPr>
                <w:sz w:val="18"/>
                <w:szCs w:val="18"/>
              </w:rPr>
            </w:pPr>
          </w:p>
        </w:tc>
      </w:tr>
      <w:tr w:rsidR="00D40A06" w:rsidRPr="00822984" w:rsidTr="00D40A06">
        <w:trPr>
          <w:trHeight w:val="250"/>
        </w:trPr>
        <w:tc>
          <w:tcPr>
            <w:tcW w:w="710" w:type="dxa"/>
            <w:vMerge w:val="restart"/>
          </w:tcPr>
          <w:p w:rsidR="00D40A06" w:rsidRPr="00822984" w:rsidRDefault="00D40A0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D40A06" w:rsidRPr="00822984" w:rsidRDefault="00D40A0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D40A06" w:rsidRPr="00822984" w:rsidRDefault="00D40A0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40A06" w:rsidRPr="00822984" w:rsidRDefault="00D40A0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D40A06" w:rsidRPr="00822984" w:rsidRDefault="00D40A06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D40A06" w:rsidRPr="00822984" w:rsidRDefault="00D40A06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УАЗ Патриот</w:t>
            </w:r>
          </w:p>
        </w:tc>
        <w:tc>
          <w:tcPr>
            <w:tcW w:w="1418" w:type="dxa"/>
            <w:vMerge w:val="restart"/>
          </w:tcPr>
          <w:p w:rsidR="00D40A06" w:rsidRPr="00822984" w:rsidRDefault="00D40A06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1429527,26</w:t>
            </w:r>
          </w:p>
        </w:tc>
      </w:tr>
      <w:tr w:rsidR="00D40A06" w:rsidRPr="00822984" w:rsidTr="00BC65B9">
        <w:trPr>
          <w:trHeight w:val="250"/>
        </w:trPr>
        <w:tc>
          <w:tcPr>
            <w:tcW w:w="710" w:type="dxa"/>
            <w:vMerge/>
          </w:tcPr>
          <w:p w:rsidR="00D40A06" w:rsidRPr="00822984" w:rsidRDefault="00D40A0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40A06" w:rsidRPr="00822984" w:rsidRDefault="00D40A0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A06" w:rsidRPr="00822984" w:rsidRDefault="00D40A0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40A06" w:rsidRPr="00822984" w:rsidRDefault="00D40A0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40A06" w:rsidRPr="00822984" w:rsidRDefault="00D40A06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49,8</w:t>
            </w:r>
          </w:p>
        </w:tc>
        <w:tc>
          <w:tcPr>
            <w:tcW w:w="992" w:type="dxa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A06" w:rsidRPr="00822984" w:rsidRDefault="00D40A0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40A06" w:rsidRPr="00822984" w:rsidRDefault="00D40A06" w:rsidP="0096213F">
            <w:pPr>
              <w:rPr>
                <w:sz w:val="18"/>
                <w:szCs w:val="18"/>
              </w:rPr>
            </w:pPr>
          </w:p>
        </w:tc>
      </w:tr>
      <w:tr w:rsidR="00D40A06" w:rsidRPr="00822984" w:rsidTr="00BC65B9">
        <w:trPr>
          <w:trHeight w:val="250"/>
        </w:trPr>
        <w:tc>
          <w:tcPr>
            <w:tcW w:w="710" w:type="dxa"/>
            <w:vMerge/>
          </w:tcPr>
          <w:p w:rsidR="00D40A06" w:rsidRPr="00822984" w:rsidRDefault="00D40A0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D40A06" w:rsidRPr="00822984" w:rsidRDefault="00D40A0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A06" w:rsidRPr="00822984" w:rsidRDefault="00D40A0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40A06" w:rsidRPr="00822984" w:rsidRDefault="00D40A0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D40A06" w:rsidRPr="00822984" w:rsidRDefault="00D40A06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1/5</w:t>
            </w:r>
          </w:p>
        </w:tc>
        <w:tc>
          <w:tcPr>
            <w:tcW w:w="992" w:type="dxa"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63,2</w:t>
            </w:r>
          </w:p>
        </w:tc>
        <w:tc>
          <w:tcPr>
            <w:tcW w:w="992" w:type="dxa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40A06" w:rsidRPr="00822984" w:rsidRDefault="00D40A0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40A06" w:rsidRPr="00822984" w:rsidRDefault="00D40A06" w:rsidP="0096213F">
            <w:pPr>
              <w:rPr>
                <w:sz w:val="18"/>
                <w:szCs w:val="18"/>
              </w:rPr>
            </w:pPr>
          </w:p>
        </w:tc>
      </w:tr>
      <w:tr w:rsidR="00D40A06" w:rsidRPr="00822984" w:rsidTr="00BC65B9">
        <w:trPr>
          <w:trHeight w:val="250"/>
        </w:trPr>
        <w:tc>
          <w:tcPr>
            <w:tcW w:w="710" w:type="dxa"/>
          </w:tcPr>
          <w:p w:rsidR="00D40A06" w:rsidRPr="00822984" w:rsidRDefault="00D40A0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40A06" w:rsidRPr="00822984" w:rsidRDefault="00D40A0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40A06" w:rsidRPr="00822984" w:rsidRDefault="00D40A0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40A06" w:rsidRPr="00822984" w:rsidRDefault="00D40A0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D40A06" w:rsidRPr="00822984" w:rsidRDefault="00D40A06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40A06" w:rsidRPr="00822984" w:rsidRDefault="00D40A0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52,2</w:t>
            </w:r>
          </w:p>
        </w:tc>
        <w:tc>
          <w:tcPr>
            <w:tcW w:w="1134" w:type="dxa"/>
          </w:tcPr>
          <w:p w:rsidR="00D40A06" w:rsidRPr="00822984" w:rsidRDefault="00D40A0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D40A06" w:rsidRPr="00822984" w:rsidRDefault="00D40A06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D40A06" w:rsidRPr="00822984" w:rsidRDefault="00D40A06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2E10F5" w:rsidRPr="00822984" w:rsidTr="002E10F5">
        <w:trPr>
          <w:trHeight w:val="845"/>
        </w:trPr>
        <w:tc>
          <w:tcPr>
            <w:tcW w:w="710" w:type="dxa"/>
            <w:vMerge w:val="restart"/>
          </w:tcPr>
          <w:p w:rsidR="002E10F5" w:rsidRPr="00822984" w:rsidRDefault="002E10F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</w:t>
            </w:r>
            <w:r w:rsidR="00485FCA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2E10F5" w:rsidRPr="00822984" w:rsidRDefault="002E10F5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Ульянова </w:t>
            </w:r>
            <w:r w:rsidR="00485FCA">
              <w:rPr>
                <w:sz w:val="18"/>
                <w:szCs w:val="18"/>
              </w:rPr>
              <w:t>М.А.</w:t>
            </w:r>
          </w:p>
        </w:tc>
        <w:tc>
          <w:tcPr>
            <w:tcW w:w="1559" w:type="dxa"/>
            <w:vMerge w:val="restart"/>
          </w:tcPr>
          <w:p w:rsidR="002E10F5" w:rsidRPr="00822984" w:rsidRDefault="002E10F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МОУ ДОД «Специализированная детско-юношеская спортивная школа Олимпийского резерва»</w:t>
            </w:r>
          </w:p>
        </w:tc>
        <w:tc>
          <w:tcPr>
            <w:tcW w:w="1276" w:type="dxa"/>
            <w:vMerge w:val="restart"/>
          </w:tcPr>
          <w:p w:rsidR="002E10F5" w:rsidRPr="00822984" w:rsidRDefault="002E10F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  <w:vMerge w:val="restart"/>
          </w:tcPr>
          <w:p w:rsidR="002E10F5" w:rsidRPr="00822984" w:rsidRDefault="002E10F5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  <w:vMerge w:val="restart"/>
          </w:tcPr>
          <w:p w:rsidR="002E10F5" w:rsidRPr="00822984" w:rsidRDefault="002E10F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45,8</w:t>
            </w:r>
          </w:p>
          <w:p w:rsidR="002E10F5" w:rsidRPr="00822984" w:rsidRDefault="002E10F5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E10F5" w:rsidRPr="00822984" w:rsidRDefault="002E10F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E10F5" w:rsidRPr="00822984" w:rsidRDefault="002E10F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</w:tcPr>
          <w:p w:rsidR="002E10F5" w:rsidRPr="00822984" w:rsidRDefault="002E10F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662,5</w:t>
            </w:r>
          </w:p>
        </w:tc>
        <w:tc>
          <w:tcPr>
            <w:tcW w:w="1134" w:type="dxa"/>
          </w:tcPr>
          <w:p w:rsidR="002E10F5" w:rsidRPr="00822984" w:rsidRDefault="002E10F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2E10F5" w:rsidRPr="00822984" w:rsidRDefault="002E10F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Iran</w:t>
            </w:r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Khodro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Samand</w:t>
            </w:r>
            <w:proofErr w:type="spellEnd"/>
          </w:p>
        </w:tc>
        <w:tc>
          <w:tcPr>
            <w:tcW w:w="1418" w:type="dxa"/>
            <w:vMerge w:val="restart"/>
          </w:tcPr>
          <w:p w:rsidR="002E10F5" w:rsidRPr="00822984" w:rsidRDefault="002E10F5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956593,03</w:t>
            </w:r>
          </w:p>
        </w:tc>
      </w:tr>
      <w:tr w:rsidR="002E10F5" w:rsidRPr="00822984" w:rsidTr="00BC65B9">
        <w:trPr>
          <w:trHeight w:val="845"/>
        </w:trPr>
        <w:tc>
          <w:tcPr>
            <w:tcW w:w="710" w:type="dxa"/>
            <w:vMerge/>
          </w:tcPr>
          <w:p w:rsidR="002E10F5" w:rsidRPr="00822984" w:rsidRDefault="002E10F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E10F5" w:rsidRPr="00822984" w:rsidRDefault="002E10F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10F5" w:rsidRPr="00822984" w:rsidRDefault="002E10F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E10F5" w:rsidRPr="00822984" w:rsidRDefault="002E10F5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E10F5" w:rsidRPr="00822984" w:rsidRDefault="002E10F5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E10F5" w:rsidRPr="00822984" w:rsidRDefault="002E10F5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E10F5" w:rsidRPr="00822984" w:rsidRDefault="002E10F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E10F5" w:rsidRPr="00822984" w:rsidRDefault="00485FCA" w:rsidP="008A5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2E10F5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2E10F5" w:rsidRPr="00822984" w:rsidRDefault="006B5A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</w:t>
            </w:r>
            <w:r w:rsidR="002E10F5" w:rsidRPr="00822984">
              <w:rPr>
                <w:sz w:val="18"/>
                <w:szCs w:val="18"/>
              </w:rPr>
              <w:t>5,2</w:t>
            </w:r>
          </w:p>
        </w:tc>
        <w:tc>
          <w:tcPr>
            <w:tcW w:w="1134" w:type="dxa"/>
          </w:tcPr>
          <w:p w:rsidR="002E10F5" w:rsidRPr="00822984" w:rsidRDefault="002E10F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2E10F5" w:rsidRPr="00822984" w:rsidRDefault="002E10F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E10F5" w:rsidRPr="00822984" w:rsidRDefault="002E10F5" w:rsidP="0096213F">
            <w:pPr>
              <w:rPr>
                <w:sz w:val="18"/>
                <w:szCs w:val="18"/>
              </w:rPr>
            </w:pPr>
          </w:p>
        </w:tc>
      </w:tr>
      <w:tr w:rsidR="002E10F5" w:rsidRPr="00822984" w:rsidTr="00BC65B9">
        <w:trPr>
          <w:trHeight w:val="845"/>
        </w:trPr>
        <w:tc>
          <w:tcPr>
            <w:tcW w:w="710" w:type="dxa"/>
            <w:vMerge/>
          </w:tcPr>
          <w:p w:rsidR="002E10F5" w:rsidRPr="00822984" w:rsidRDefault="002E10F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E10F5" w:rsidRPr="00822984" w:rsidRDefault="002E10F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10F5" w:rsidRPr="00822984" w:rsidRDefault="002E10F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E10F5" w:rsidRPr="00822984" w:rsidRDefault="002E10F5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E10F5" w:rsidRPr="00822984" w:rsidRDefault="002E10F5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E10F5" w:rsidRPr="00822984" w:rsidRDefault="002E10F5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E10F5" w:rsidRPr="00822984" w:rsidRDefault="002E10F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E10F5" w:rsidRPr="00822984" w:rsidRDefault="006B5A5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2E10F5" w:rsidRPr="00822984" w:rsidRDefault="006B5A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31,1</w:t>
            </w:r>
          </w:p>
        </w:tc>
        <w:tc>
          <w:tcPr>
            <w:tcW w:w="1134" w:type="dxa"/>
          </w:tcPr>
          <w:p w:rsidR="002E10F5" w:rsidRPr="00822984" w:rsidRDefault="006B5A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2E10F5" w:rsidRPr="00822984" w:rsidRDefault="002E10F5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E10F5" w:rsidRPr="00822984" w:rsidRDefault="002E10F5" w:rsidP="0096213F">
            <w:pPr>
              <w:rPr>
                <w:sz w:val="18"/>
                <w:szCs w:val="18"/>
              </w:rPr>
            </w:pPr>
          </w:p>
        </w:tc>
      </w:tr>
      <w:tr w:rsidR="006B5A56" w:rsidRPr="00822984" w:rsidTr="006B5A56">
        <w:trPr>
          <w:trHeight w:val="280"/>
        </w:trPr>
        <w:tc>
          <w:tcPr>
            <w:tcW w:w="710" w:type="dxa"/>
            <w:vMerge w:val="restart"/>
          </w:tcPr>
          <w:p w:rsidR="006B5A56" w:rsidRPr="00822984" w:rsidRDefault="006B5A5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6B5A56" w:rsidRPr="00822984" w:rsidRDefault="006B5A56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B5A56" w:rsidRPr="00822984" w:rsidRDefault="006B5A5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5A56" w:rsidRPr="00822984" w:rsidRDefault="006B5A5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6B5A56" w:rsidRPr="00822984" w:rsidRDefault="006B5A56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50/63</w:t>
            </w:r>
          </w:p>
        </w:tc>
        <w:tc>
          <w:tcPr>
            <w:tcW w:w="992" w:type="dxa"/>
          </w:tcPr>
          <w:p w:rsidR="006B5A56" w:rsidRPr="00822984" w:rsidRDefault="006B5A5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662,5</w:t>
            </w:r>
          </w:p>
        </w:tc>
        <w:tc>
          <w:tcPr>
            <w:tcW w:w="992" w:type="dxa"/>
          </w:tcPr>
          <w:p w:rsidR="006B5A56" w:rsidRPr="00822984" w:rsidRDefault="006B5A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6B5A56" w:rsidRPr="00822984" w:rsidRDefault="006B5A5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6B5A56" w:rsidRPr="00822984" w:rsidRDefault="006B5A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B5A56" w:rsidRPr="00822984" w:rsidRDefault="006B5A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6B5A56" w:rsidRPr="00822984" w:rsidRDefault="006B5A56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6B5A56" w:rsidRPr="00822984" w:rsidRDefault="006B5A56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141119,11</w:t>
            </w:r>
          </w:p>
        </w:tc>
      </w:tr>
      <w:tr w:rsidR="006B5A56" w:rsidRPr="00822984" w:rsidTr="00BC65B9">
        <w:trPr>
          <w:trHeight w:val="280"/>
        </w:trPr>
        <w:tc>
          <w:tcPr>
            <w:tcW w:w="710" w:type="dxa"/>
            <w:vMerge/>
          </w:tcPr>
          <w:p w:rsidR="006B5A56" w:rsidRPr="00822984" w:rsidRDefault="006B5A5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B5A56" w:rsidRPr="00822984" w:rsidRDefault="006B5A5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B5A56" w:rsidRPr="00822984" w:rsidRDefault="006B5A5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5A56" w:rsidRPr="00822984" w:rsidRDefault="00485FCA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6B5A56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6B5A56" w:rsidRPr="00822984" w:rsidRDefault="006B5A56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50/63</w:t>
            </w:r>
          </w:p>
        </w:tc>
        <w:tc>
          <w:tcPr>
            <w:tcW w:w="992" w:type="dxa"/>
          </w:tcPr>
          <w:p w:rsidR="006B5A56" w:rsidRPr="00822984" w:rsidRDefault="006B5A5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155,2</w:t>
            </w:r>
          </w:p>
        </w:tc>
        <w:tc>
          <w:tcPr>
            <w:tcW w:w="992" w:type="dxa"/>
          </w:tcPr>
          <w:p w:rsidR="006B5A56" w:rsidRPr="00822984" w:rsidRDefault="006B5A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B5A56" w:rsidRPr="00822984" w:rsidRDefault="006B5A5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B5A56" w:rsidRPr="00822984" w:rsidRDefault="006B5A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B5A56" w:rsidRPr="00822984" w:rsidRDefault="006B5A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B5A56" w:rsidRPr="00822984" w:rsidRDefault="006B5A5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B5A56" w:rsidRPr="00822984" w:rsidRDefault="006B5A56" w:rsidP="0096213F">
            <w:pPr>
              <w:rPr>
                <w:sz w:val="18"/>
                <w:szCs w:val="18"/>
              </w:rPr>
            </w:pPr>
          </w:p>
        </w:tc>
      </w:tr>
      <w:tr w:rsidR="006B5A56" w:rsidRPr="00822984" w:rsidTr="00BC65B9">
        <w:trPr>
          <w:trHeight w:val="280"/>
        </w:trPr>
        <w:tc>
          <w:tcPr>
            <w:tcW w:w="710" w:type="dxa"/>
            <w:vMerge/>
          </w:tcPr>
          <w:p w:rsidR="006B5A56" w:rsidRPr="00822984" w:rsidRDefault="006B5A56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6B5A56" w:rsidRPr="00822984" w:rsidRDefault="006B5A5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B5A56" w:rsidRPr="00822984" w:rsidRDefault="006B5A56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5A56" w:rsidRPr="00822984" w:rsidRDefault="006B5A56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6B5A56" w:rsidRPr="00822984" w:rsidRDefault="006B5A56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6B5A56" w:rsidRPr="00822984" w:rsidRDefault="006B5A56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31,1</w:t>
            </w:r>
          </w:p>
        </w:tc>
        <w:tc>
          <w:tcPr>
            <w:tcW w:w="992" w:type="dxa"/>
          </w:tcPr>
          <w:p w:rsidR="006B5A56" w:rsidRPr="00822984" w:rsidRDefault="006B5A56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6B5A56" w:rsidRPr="00822984" w:rsidRDefault="006B5A56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B5A56" w:rsidRPr="00822984" w:rsidRDefault="006B5A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B5A56" w:rsidRPr="00822984" w:rsidRDefault="006B5A56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B5A56" w:rsidRPr="00822984" w:rsidRDefault="006B5A56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B5A56" w:rsidRPr="00822984" w:rsidRDefault="006B5A56" w:rsidP="0096213F">
            <w:pPr>
              <w:rPr>
                <w:sz w:val="18"/>
                <w:szCs w:val="18"/>
              </w:rPr>
            </w:pPr>
          </w:p>
        </w:tc>
      </w:tr>
      <w:tr w:rsidR="00B814DA" w:rsidRPr="00822984" w:rsidTr="00BC65B9">
        <w:trPr>
          <w:trHeight w:val="280"/>
        </w:trPr>
        <w:tc>
          <w:tcPr>
            <w:tcW w:w="710" w:type="dxa"/>
          </w:tcPr>
          <w:p w:rsidR="00B814DA" w:rsidRPr="00822984" w:rsidRDefault="00B814D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</w:t>
            </w:r>
            <w:r w:rsidR="00485FCA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B814DA" w:rsidRPr="00822984" w:rsidRDefault="00B814DA" w:rsidP="00485FC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Бездетнов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485FCA">
              <w:rPr>
                <w:sz w:val="18"/>
                <w:szCs w:val="18"/>
              </w:rPr>
              <w:t>В.В.</w:t>
            </w:r>
          </w:p>
        </w:tc>
        <w:tc>
          <w:tcPr>
            <w:tcW w:w="1559" w:type="dxa"/>
          </w:tcPr>
          <w:p w:rsidR="00B814DA" w:rsidRPr="00822984" w:rsidRDefault="00B814D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МКОУДОД «Центр детско-юношеский «Патриот»</w:t>
            </w:r>
          </w:p>
        </w:tc>
        <w:tc>
          <w:tcPr>
            <w:tcW w:w="1276" w:type="dxa"/>
          </w:tcPr>
          <w:p w:rsidR="00B814DA" w:rsidRPr="00822984" w:rsidRDefault="00B814D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B814DA" w:rsidRPr="00822984" w:rsidRDefault="00B814DA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814DA" w:rsidRPr="00822984" w:rsidRDefault="00B814D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80,7</w:t>
            </w:r>
          </w:p>
        </w:tc>
        <w:tc>
          <w:tcPr>
            <w:tcW w:w="992" w:type="dxa"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B814DA" w:rsidRPr="00822984" w:rsidRDefault="00B814D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43,7</w:t>
            </w:r>
          </w:p>
        </w:tc>
        <w:tc>
          <w:tcPr>
            <w:tcW w:w="1134" w:type="dxa"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B814DA" w:rsidRPr="00822984" w:rsidRDefault="00B814D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CITROEN C4</w:t>
            </w:r>
          </w:p>
        </w:tc>
        <w:tc>
          <w:tcPr>
            <w:tcW w:w="1418" w:type="dxa"/>
          </w:tcPr>
          <w:p w:rsidR="00B814DA" w:rsidRPr="00822984" w:rsidRDefault="00B814DA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821068,29</w:t>
            </w:r>
          </w:p>
        </w:tc>
      </w:tr>
      <w:tr w:rsidR="00B814DA" w:rsidRPr="00822984" w:rsidTr="00BC65B9">
        <w:trPr>
          <w:trHeight w:val="280"/>
        </w:trPr>
        <w:tc>
          <w:tcPr>
            <w:tcW w:w="710" w:type="dxa"/>
          </w:tcPr>
          <w:p w:rsidR="00B814DA" w:rsidRPr="00822984" w:rsidRDefault="00B814D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814DA" w:rsidRPr="00822984" w:rsidRDefault="00B814D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B814DA" w:rsidRPr="00822984" w:rsidRDefault="00B814D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814DA" w:rsidRPr="00822984" w:rsidRDefault="00B814D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B814DA" w:rsidRPr="00822984" w:rsidRDefault="00B814DA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814DA" w:rsidRPr="00822984" w:rsidRDefault="00B814D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43,7</w:t>
            </w:r>
          </w:p>
        </w:tc>
        <w:tc>
          <w:tcPr>
            <w:tcW w:w="992" w:type="dxa"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B814DA" w:rsidRPr="00822984" w:rsidRDefault="00B814D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814DA" w:rsidRPr="00822984" w:rsidRDefault="00B814D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B814DA" w:rsidRPr="00822984" w:rsidRDefault="00B814DA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444053,99</w:t>
            </w:r>
          </w:p>
        </w:tc>
      </w:tr>
      <w:tr w:rsidR="00B814DA" w:rsidRPr="00822984" w:rsidTr="00B814DA">
        <w:trPr>
          <w:trHeight w:val="885"/>
        </w:trPr>
        <w:tc>
          <w:tcPr>
            <w:tcW w:w="710" w:type="dxa"/>
            <w:vMerge w:val="restart"/>
          </w:tcPr>
          <w:p w:rsidR="00B814DA" w:rsidRPr="00822984" w:rsidRDefault="00B814D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</w:t>
            </w:r>
            <w:r w:rsidR="00485FCA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Merge w:val="restart"/>
          </w:tcPr>
          <w:p w:rsidR="00B814DA" w:rsidRPr="00822984" w:rsidRDefault="00B814DA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Филимонов </w:t>
            </w:r>
            <w:r w:rsidR="00485FCA">
              <w:rPr>
                <w:sz w:val="18"/>
                <w:szCs w:val="18"/>
              </w:rPr>
              <w:t>С.И.</w:t>
            </w:r>
          </w:p>
        </w:tc>
        <w:tc>
          <w:tcPr>
            <w:tcW w:w="1559" w:type="dxa"/>
            <w:vMerge w:val="restart"/>
          </w:tcPr>
          <w:p w:rsidR="00B814DA" w:rsidRPr="00822984" w:rsidRDefault="00B814DA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МУ «Молодежный центр «Экспресс» Привокзального района </w:t>
            </w:r>
            <w:proofErr w:type="spellStart"/>
            <w:r w:rsidRPr="00822984">
              <w:rPr>
                <w:sz w:val="18"/>
                <w:szCs w:val="18"/>
              </w:rPr>
              <w:t>г</w:t>
            </w:r>
            <w:proofErr w:type="gramStart"/>
            <w:r w:rsidRPr="00822984">
              <w:rPr>
                <w:sz w:val="18"/>
                <w:szCs w:val="18"/>
              </w:rPr>
              <w:t>.Т</w:t>
            </w:r>
            <w:proofErr w:type="gramEnd"/>
            <w:r w:rsidRPr="00822984">
              <w:rPr>
                <w:sz w:val="18"/>
                <w:szCs w:val="18"/>
              </w:rPr>
              <w:t>улы</w:t>
            </w:r>
            <w:proofErr w:type="spellEnd"/>
            <w:r w:rsidRPr="00822984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B814DA" w:rsidRPr="00822984" w:rsidRDefault="00B814D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B814DA" w:rsidRPr="00822984" w:rsidRDefault="00B814DA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814DA" w:rsidRPr="00822984" w:rsidRDefault="00B814D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B814DA" w:rsidRPr="00822984" w:rsidRDefault="00ED579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B814DA" w:rsidRPr="00822984" w:rsidRDefault="00B814D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Renault</w:t>
            </w:r>
            <w:r w:rsidRPr="00822984">
              <w:rPr>
                <w:sz w:val="18"/>
                <w:szCs w:val="18"/>
              </w:rPr>
              <w:t xml:space="preserve">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Scenis</w:t>
            </w:r>
            <w:proofErr w:type="spellEnd"/>
            <w:r w:rsidRPr="00822984">
              <w:rPr>
                <w:sz w:val="18"/>
                <w:szCs w:val="18"/>
              </w:rPr>
              <w:t>,</w:t>
            </w:r>
          </w:p>
          <w:p w:rsidR="00B814DA" w:rsidRPr="00822984" w:rsidRDefault="00B814DA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грузовой Зил-130,</w:t>
            </w:r>
          </w:p>
          <w:p w:rsidR="00B814DA" w:rsidRPr="00822984" w:rsidRDefault="00B814DA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  <w:lang w:val="en-US"/>
              </w:rPr>
              <w:t>Ford TRANSIT</w:t>
            </w:r>
          </w:p>
        </w:tc>
        <w:tc>
          <w:tcPr>
            <w:tcW w:w="1418" w:type="dxa"/>
            <w:vMerge w:val="restart"/>
          </w:tcPr>
          <w:p w:rsidR="00B814DA" w:rsidRPr="00822984" w:rsidRDefault="00B814DA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479480,22</w:t>
            </w:r>
          </w:p>
        </w:tc>
      </w:tr>
      <w:tr w:rsidR="00B814DA" w:rsidRPr="00822984" w:rsidTr="00BC65B9">
        <w:trPr>
          <w:trHeight w:val="885"/>
        </w:trPr>
        <w:tc>
          <w:tcPr>
            <w:tcW w:w="710" w:type="dxa"/>
            <w:vMerge/>
          </w:tcPr>
          <w:p w:rsidR="00B814DA" w:rsidRPr="00822984" w:rsidRDefault="00B814DA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814DA" w:rsidRPr="00822984" w:rsidRDefault="00B814D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814DA" w:rsidRPr="00822984" w:rsidRDefault="00B814DA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814DA" w:rsidRPr="00822984" w:rsidRDefault="00B814DA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B814DA" w:rsidRPr="00822984" w:rsidRDefault="00B814DA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B814DA" w:rsidRPr="00822984" w:rsidRDefault="00B814DA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43,9</w:t>
            </w:r>
          </w:p>
        </w:tc>
        <w:tc>
          <w:tcPr>
            <w:tcW w:w="992" w:type="dxa"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B814DA" w:rsidRPr="00822984" w:rsidRDefault="00B814DA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14DA" w:rsidRPr="00822984" w:rsidRDefault="00B814DA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814DA" w:rsidRPr="00822984" w:rsidRDefault="00B814DA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814DA" w:rsidRPr="00822984" w:rsidRDefault="00B814DA" w:rsidP="0096213F">
            <w:pPr>
              <w:rPr>
                <w:sz w:val="18"/>
                <w:szCs w:val="18"/>
              </w:rPr>
            </w:pPr>
          </w:p>
        </w:tc>
      </w:tr>
      <w:tr w:rsidR="00ED579F" w:rsidRPr="00822984" w:rsidTr="00ED579F">
        <w:trPr>
          <w:trHeight w:val="555"/>
        </w:trPr>
        <w:tc>
          <w:tcPr>
            <w:tcW w:w="710" w:type="dxa"/>
            <w:vMerge w:val="restart"/>
          </w:tcPr>
          <w:p w:rsidR="00ED579F" w:rsidRPr="00822984" w:rsidRDefault="00ED579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</w:t>
            </w:r>
            <w:r w:rsidR="00485FCA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Merge w:val="restart"/>
          </w:tcPr>
          <w:p w:rsidR="00ED579F" w:rsidRPr="00822984" w:rsidRDefault="00ED579F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Кузнецова </w:t>
            </w:r>
            <w:r w:rsidR="00485FCA">
              <w:rPr>
                <w:sz w:val="18"/>
                <w:szCs w:val="18"/>
              </w:rPr>
              <w:t>Н.В.</w:t>
            </w:r>
          </w:p>
        </w:tc>
        <w:tc>
          <w:tcPr>
            <w:tcW w:w="1559" w:type="dxa"/>
            <w:vMerge w:val="restart"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83</w:t>
            </w:r>
          </w:p>
        </w:tc>
        <w:tc>
          <w:tcPr>
            <w:tcW w:w="1276" w:type="dxa"/>
            <w:vMerge w:val="restart"/>
          </w:tcPr>
          <w:p w:rsidR="00ED579F" w:rsidRPr="00822984" w:rsidRDefault="00ED579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ED579F" w:rsidRPr="00822984" w:rsidRDefault="00ED579F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111,3</w:t>
            </w:r>
          </w:p>
        </w:tc>
        <w:tc>
          <w:tcPr>
            <w:tcW w:w="1134" w:type="dxa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ED579F" w:rsidRPr="00822984" w:rsidRDefault="00ED579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ED579F" w:rsidRPr="00822984" w:rsidRDefault="00ED579F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424858,19</w:t>
            </w:r>
          </w:p>
        </w:tc>
      </w:tr>
      <w:tr w:rsidR="00ED579F" w:rsidRPr="00822984" w:rsidTr="00BC65B9">
        <w:trPr>
          <w:trHeight w:val="555"/>
        </w:trPr>
        <w:tc>
          <w:tcPr>
            <w:tcW w:w="710" w:type="dxa"/>
            <w:vMerge/>
          </w:tcPr>
          <w:p w:rsidR="00ED579F" w:rsidRPr="00822984" w:rsidRDefault="00ED579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D579F" w:rsidRPr="00822984" w:rsidRDefault="00ED579F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ED579F" w:rsidRPr="00822984" w:rsidRDefault="00ED579F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786</w:t>
            </w:r>
          </w:p>
        </w:tc>
        <w:tc>
          <w:tcPr>
            <w:tcW w:w="1134" w:type="dxa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ED579F" w:rsidRPr="00822984" w:rsidRDefault="00ED579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D579F" w:rsidRPr="00822984" w:rsidRDefault="00ED579F" w:rsidP="0096213F">
            <w:pPr>
              <w:rPr>
                <w:sz w:val="18"/>
                <w:szCs w:val="18"/>
              </w:rPr>
            </w:pPr>
          </w:p>
        </w:tc>
      </w:tr>
      <w:tr w:rsidR="00ED579F" w:rsidRPr="00822984" w:rsidTr="00ED579F">
        <w:trPr>
          <w:trHeight w:val="278"/>
        </w:trPr>
        <w:tc>
          <w:tcPr>
            <w:tcW w:w="710" w:type="dxa"/>
            <w:vMerge w:val="restart"/>
          </w:tcPr>
          <w:p w:rsidR="00ED579F" w:rsidRPr="00822984" w:rsidRDefault="00ED579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D579F" w:rsidRPr="00822984" w:rsidRDefault="00ED579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D579F" w:rsidRPr="00822984" w:rsidRDefault="00ED579F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786</w:t>
            </w:r>
          </w:p>
        </w:tc>
        <w:tc>
          <w:tcPr>
            <w:tcW w:w="992" w:type="dxa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D579F" w:rsidRPr="00822984" w:rsidRDefault="00ED579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007</w:t>
            </w:r>
          </w:p>
        </w:tc>
        <w:tc>
          <w:tcPr>
            <w:tcW w:w="1418" w:type="dxa"/>
            <w:vMerge w:val="restart"/>
          </w:tcPr>
          <w:p w:rsidR="00ED579F" w:rsidRPr="00822984" w:rsidRDefault="00ED579F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688679,48</w:t>
            </w:r>
          </w:p>
        </w:tc>
      </w:tr>
      <w:tr w:rsidR="00ED579F" w:rsidRPr="00822984" w:rsidTr="00BC65B9">
        <w:trPr>
          <w:trHeight w:val="277"/>
        </w:trPr>
        <w:tc>
          <w:tcPr>
            <w:tcW w:w="710" w:type="dxa"/>
            <w:vMerge/>
          </w:tcPr>
          <w:p w:rsidR="00ED579F" w:rsidRPr="00822984" w:rsidRDefault="00ED579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D579F" w:rsidRPr="00822984" w:rsidRDefault="00485FCA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ED579F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ED579F" w:rsidRPr="00822984" w:rsidRDefault="00ED579F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111,3</w:t>
            </w:r>
          </w:p>
        </w:tc>
        <w:tc>
          <w:tcPr>
            <w:tcW w:w="992" w:type="dxa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D579F" w:rsidRPr="00822984" w:rsidRDefault="00ED579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D579F" w:rsidRPr="00822984" w:rsidRDefault="00ED579F" w:rsidP="0096213F">
            <w:pPr>
              <w:rPr>
                <w:sz w:val="18"/>
                <w:szCs w:val="18"/>
              </w:rPr>
            </w:pPr>
          </w:p>
        </w:tc>
      </w:tr>
      <w:tr w:rsidR="00ED579F" w:rsidRPr="00822984" w:rsidTr="00ED579F">
        <w:trPr>
          <w:trHeight w:val="505"/>
        </w:trPr>
        <w:tc>
          <w:tcPr>
            <w:tcW w:w="710" w:type="dxa"/>
            <w:vMerge w:val="restart"/>
          </w:tcPr>
          <w:p w:rsidR="00ED579F" w:rsidRPr="00822984" w:rsidRDefault="00ED579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</w:t>
            </w:r>
            <w:r w:rsidR="00485FCA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Merge w:val="restart"/>
          </w:tcPr>
          <w:p w:rsidR="00ED579F" w:rsidRPr="00822984" w:rsidRDefault="00ED579F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Иванова </w:t>
            </w:r>
            <w:r w:rsidR="00485FCA">
              <w:rPr>
                <w:sz w:val="18"/>
                <w:szCs w:val="18"/>
              </w:rPr>
              <w:t>М.А.</w:t>
            </w:r>
          </w:p>
        </w:tc>
        <w:tc>
          <w:tcPr>
            <w:tcW w:w="1559" w:type="dxa"/>
            <w:vMerge w:val="restart"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МУ «Молодежный </w:t>
            </w:r>
            <w:r w:rsidRPr="00822984">
              <w:rPr>
                <w:sz w:val="18"/>
                <w:szCs w:val="18"/>
              </w:rPr>
              <w:lastRenderedPageBreak/>
              <w:t xml:space="preserve">центр Пролетарского района </w:t>
            </w:r>
            <w:proofErr w:type="spellStart"/>
            <w:r w:rsidRPr="00822984">
              <w:rPr>
                <w:sz w:val="18"/>
                <w:szCs w:val="18"/>
              </w:rPr>
              <w:t>г</w:t>
            </w:r>
            <w:proofErr w:type="gramStart"/>
            <w:r w:rsidRPr="00822984">
              <w:rPr>
                <w:sz w:val="18"/>
                <w:szCs w:val="18"/>
              </w:rPr>
              <w:t>.Т</w:t>
            </w:r>
            <w:proofErr w:type="gramEnd"/>
            <w:r w:rsidRPr="00822984">
              <w:rPr>
                <w:sz w:val="18"/>
                <w:szCs w:val="18"/>
              </w:rPr>
              <w:t>улы</w:t>
            </w:r>
            <w:proofErr w:type="spellEnd"/>
            <w:r w:rsidRPr="00822984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ED579F" w:rsidRPr="00822984" w:rsidRDefault="00ED579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843" w:type="dxa"/>
          </w:tcPr>
          <w:p w:rsidR="00ED579F" w:rsidRPr="00822984" w:rsidRDefault="00ED579F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30,7</w:t>
            </w:r>
          </w:p>
        </w:tc>
        <w:tc>
          <w:tcPr>
            <w:tcW w:w="992" w:type="dxa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D579F" w:rsidRPr="00822984" w:rsidRDefault="00ED579F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ДЭУ </w:t>
            </w:r>
            <w:proofErr w:type="spellStart"/>
            <w:r w:rsidRPr="00822984">
              <w:rPr>
                <w:sz w:val="18"/>
                <w:szCs w:val="18"/>
              </w:rPr>
              <w:lastRenderedPageBreak/>
              <w:t>нексия</w:t>
            </w:r>
            <w:proofErr w:type="spellEnd"/>
          </w:p>
        </w:tc>
        <w:tc>
          <w:tcPr>
            <w:tcW w:w="1418" w:type="dxa"/>
            <w:vMerge w:val="restart"/>
          </w:tcPr>
          <w:p w:rsidR="00ED579F" w:rsidRPr="00822984" w:rsidRDefault="00ED579F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339456,76</w:t>
            </w:r>
          </w:p>
        </w:tc>
      </w:tr>
      <w:tr w:rsidR="00ED579F" w:rsidRPr="00822984" w:rsidTr="00BC65B9">
        <w:trPr>
          <w:trHeight w:val="505"/>
        </w:trPr>
        <w:tc>
          <w:tcPr>
            <w:tcW w:w="710" w:type="dxa"/>
            <w:vMerge/>
          </w:tcPr>
          <w:p w:rsidR="00ED579F" w:rsidRPr="00822984" w:rsidRDefault="00ED579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D579F" w:rsidRPr="00822984" w:rsidRDefault="00ED579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D579F" w:rsidRPr="00822984" w:rsidRDefault="00ED579F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65,6</w:t>
            </w:r>
          </w:p>
        </w:tc>
        <w:tc>
          <w:tcPr>
            <w:tcW w:w="992" w:type="dxa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D579F" w:rsidRPr="00822984" w:rsidRDefault="00ED579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D579F" w:rsidRPr="00822984" w:rsidRDefault="00ED579F" w:rsidP="0096213F">
            <w:pPr>
              <w:rPr>
                <w:sz w:val="18"/>
                <w:szCs w:val="18"/>
              </w:rPr>
            </w:pPr>
          </w:p>
        </w:tc>
      </w:tr>
      <w:tr w:rsidR="00ED579F" w:rsidRPr="00822984" w:rsidTr="00BC65B9">
        <w:trPr>
          <w:trHeight w:val="505"/>
        </w:trPr>
        <w:tc>
          <w:tcPr>
            <w:tcW w:w="710" w:type="dxa"/>
            <w:vMerge/>
          </w:tcPr>
          <w:p w:rsidR="00ED579F" w:rsidRPr="00822984" w:rsidRDefault="00ED579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D579F" w:rsidRPr="00822984" w:rsidRDefault="00ED579F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D579F" w:rsidRPr="00822984" w:rsidRDefault="00ED579F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46,5</w:t>
            </w:r>
          </w:p>
        </w:tc>
        <w:tc>
          <w:tcPr>
            <w:tcW w:w="992" w:type="dxa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D579F" w:rsidRPr="00822984" w:rsidRDefault="00ED579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D579F" w:rsidRPr="00822984" w:rsidRDefault="00ED579F" w:rsidP="0096213F">
            <w:pPr>
              <w:rPr>
                <w:sz w:val="18"/>
                <w:szCs w:val="18"/>
              </w:rPr>
            </w:pPr>
          </w:p>
        </w:tc>
      </w:tr>
      <w:tr w:rsidR="00ED579F" w:rsidRPr="00822984" w:rsidTr="00ED579F">
        <w:trPr>
          <w:trHeight w:val="370"/>
        </w:trPr>
        <w:tc>
          <w:tcPr>
            <w:tcW w:w="710" w:type="dxa"/>
            <w:vMerge w:val="restart"/>
          </w:tcPr>
          <w:p w:rsidR="00ED579F" w:rsidRPr="00822984" w:rsidRDefault="00ED579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  <w:r w:rsidR="00485FCA">
              <w:rPr>
                <w:sz w:val="18"/>
                <w:szCs w:val="18"/>
              </w:rPr>
              <w:t>29</w:t>
            </w:r>
          </w:p>
        </w:tc>
        <w:tc>
          <w:tcPr>
            <w:tcW w:w="1416" w:type="dxa"/>
            <w:vMerge w:val="restart"/>
          </w:tcPr>
          <w:p w:rsidR="00ED579F" w:rsidRPr="00822984" w:rsidRDefault="00ED579F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Пузырная </w:t>
            </w:r>
            <w:r w:rsidR="00485FCA">
              <w:rPr>
                <w:sz w:val="18"/>
                <w:szCs w:val="18"/>
              </w:rPr>
              <w:t>Л.А.</w:t>
            </w:r>
          </w:p>
        </w:tc>
        <w:tc>
          <w:tcPr>
            <w:tcW w:w="1559" w:type="dxa"/>
            <w:vMerge w:val="restart"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 13</w:t>
            </w:r>
          </w:p>
        </w:tc>
        <w:tc>
          <w:tcPr>
            <w:tcW w:w="1276" w:type="dxa"/>
          </w:tcPr>
          <w:p w:rsidR="00ED579F" w:rsidRPr="00822984" w:rsidRDefault="002143C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D579F" w:rsidRPr="00822984" w:rsidRDefault="002143C9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D579F" w:rsidRPr="00822984" w:rsidRDefault="002143C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747</w:t>
            </w:r>
          </w:p>
        </w:tc>
        <w:tc>
          <w:tcPr>
            <w:tcW w:w="992" w:type="dxa"/>
          </w:tcPr>
          <w:p w:rsidR="00ED579F" w:rsidRPr="00822984" w:rsidRDefault="002143C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ED579F" w:rsidRPr="00822984" w:rsidRDefault="002143C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D579F" w:rsidRPr="00822984" w:rsidRDefault="002143C9" w:rsidP="00664632">
            <w:pPr>
              <w:jc w:val="center"/>
              <w:rPr>
                <w:sz w:val="18"/>
                <w:szCs w:val="18"/>
                <w:lang w:val="en-US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 xml:space="preserve">Daewoo </w:t>
            </w:r>
            <w:proofErr w:type="spellStart"/>
            <w:r w:rsidRPr="00822984">
              <w:rPr>
                <w:sz w:val="18"/>
                <w:szCs w:val="18"/>
                <w:lang w:val="en-US"/>
              </w:rPr>
              <w:t>Matiz</w:t>
            </w:r>
            <w:proofErr w:type="spellEnd"/>
          </w:p>
        </w:tc>
        <w:tc>
          <w:tcPr>
            <w:tcW w:w="1418" w:type="dxa"/>
            <w:vMerge w:val="restart"/>
          </w:tcPr>
          <w:p w:rsidR="00ED579F" w:rsidRPr="00822984" w:rsidRDefault="00ED579F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714831,24</w:t>
            </w:r>
          </w:p>
        </w:tc>
      </w:tr>
      <w:tr w:rsidR="00ED579F" w:rsidRPr="00822984" w:rsidTr="00BC65B9">
        <w:trPr>
          <w:trHeight w:val="370"/>
        </w:trPr>
        <w:tc>
          <w:tcPr>
            <w:tcW w:w="710" w:type="dxa"/>
            <w:vMerge/>
          </w:tcPr>
          <w:p w:rsidR="00ED579F" w:rsidRPr="00822984" w:rsidRDefault="00ED579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D579F" w:rsidRPr="00822984" w:rsidRDefault="002143C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ED579F" w:rsidRPr="00822984" w:rsidRDefault="002143C9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D579F" w:rsidRPr="00822984" w:rsidRDefault="002143C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ED579F" w:rsidRPr="00822984" w:rsidRDefault="002143C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D579F" w:rsidRPr="00822984" w:rsidRDefault="00ED579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D579F" w:rsidRPr="00822984" w:rsidRDefault="00ED579F" w:rsidP="0096213F">
            <w:pPr>
              <w:rPr>
                <w:sz w:val="18"/>
                <w:szCs w:val="18"/>
              </w:rPr>
            </w:pPr>
          </w:p>
        </w:tc>
      </w:tr>
      <w:tr w:rsidR="00ED579F" w:rsidRPr="00822984" w:rsidTr="00BC65B9">
        <w:trPr>
          <w:trHeight w:val="370"/>
        </w:trPr>
        <w:tc>
          <w:tcPr>
            <w:tcW w:w="710" w:type="dxa"/>
            <w:vMerge/>
          </w:tcPr>
          <w:p w:rsidR="00ED579F" w:rsidRPr="00822984" w:rsidRDefault="00ED579F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D579F" w:rsidRPr="00822984" w:rsidRDefault="00ED579F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D579F" w:rsidRPr="00822984" w:rsidRDefault="002143C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ED579F" w:rsidRPr="00822984" w:rsidRDefault="002143C9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ED579F" w:rsidRPr="00822984" w:rsidRDefault="002143C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65,8</w:t>
            </w:r>
          </w:p>
        </w:tc>
        <w:tc>
          <w:tcPr>
            <w:tcW w:w="992" w:type="dxa"/>
          </w:tcPr>
          <w:p w:rsidR="00ED579F" w:rsidRPr="00822984" w:rsidRDefault="002143C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ED579F" w:rsidRPr="00822984" w:rsidRDefault="00ED579F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D579F" w:rsidRPr="00822984" w:rsidRDefault="00ED579F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D579F" w:rsidRPr="00822984" w:rsidRDefault="00ED579F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D579F" w:rsidRPr="00822984" w:rsidRDefault="00ED579F" w:rsidP="0096213F">
            <w:pPr>
              <w:rPr>
                <w:sz w:val="18"/>
                <w:szCs w:val="18"/>
              </w:rPr>
            </w:pPr>
          </w:p>
        </w:tc>
      </w:tr>
      <w:tr w:rsidR="002143C9" w:rsidRPr="00822984" w:rsidTr="002143C9">
        <w:trPr>
          <w:trHeight w:val="885"/>
        </w:trPr>
        <w:tc>
          <w:tcPr>
            <w:tcW w:w="710" w:type="dxa"/>
            <w:vMerge w:val="restart"/>
          </w:tcPr>
          <w:p w:rsidR="002143C9" w:rsidRPr="00822984" w:rsidRDefault="002143C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</w:t>
            </w:r>
            <w:r w:rsidR="00485FCA">
              <w:rPr>
                <w:sz w:val="18"/>
                <w:szCs w:val="18"/>
              </w:rPr>
              <w:t>0</w:t>
            </w:r>
          </w:p>
        </w:tc>
        <w:tc>
          <w:tcPr>
            <w:tcW w:w="1416" w:type="dxa"/>
            <w:vMerge w:val="restart"/>
          </w:tcPr>
          <w:p w:rsidR="002143C9" w:rsidRPr="00822984" w:rsidRDefault="002143C9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Куприна </w:t>
            </w:r>
            <w:r w:rsidR="00485FCA">
              <w:rPr>
                <w:sz w:val="18"/>
                <w:szCs w:val="18"/>
              </w:rPr>
              <w:t>Л.М.</w:t>
            </w:r>
          </w:p>
        </w:tc>
        <w:tc>
          <w:tcPr>
            <w:tcW w:w="1559" w:type="dxa"/>
            <w:vMerge w:val="restart"/>
          </w:tcPr>
          <w:p w:rsidR="002143C9" w:rsidRPr="00822984" w:rsidRDefault="002143C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 «Центр социально-психологической помощи молодежи «Шанс»</w:t>
            </w:r>
          </w:p>
        </w:tc>
        <w:tc>
          <w:tcPr>
            <w:tcW w:w="1276" w:type="dxa"/>
          </w:tcPr>
          <w:p w:rsidR="002143C9" w:rsidRPr="00822984" w:rsidRDefault="002143C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143C9" w:rsidRPr="00822984" w:rsidRDefault="002143C9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143C9" w:rsidRPr="00822984" w:rsidRDefault="002143C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56,8</w:t>
            </w:r>
          </w:p>
        </w:tc>
        <w:tc>
          <w:tcPr>
            <w:tcW w:w="992" w:type="dxa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2143C9" w:rsidRPr="00822984" w:rsidRDefault="002143C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2143C9" w:rsidRPr="00822984" w:rsidRDefault="002143C9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2143C9" w:rsidRPr="00822984" w:rsidRDefault="002143C9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857380,95</w:t>
            </w:r>
          </w:p>
        </w:tc>
      </w:tr>
      <w:tr w:rsidR="002143C9" w:rsidRPr="00822984" w:rsidTr="00BC65B9">
        <w:trPr>
          <w:trHeight w:val="885"/>
        </w:trPr>
        <w:tc>
          <w:tcPr>
            <w:tcW w:w="710" w:type="dxa"/>
            <w:vMerge/>
          </w:tcPr>
          <w:p w:rsidR="002143C9" w:rsidRPr="00822984" w:rsidRDefault="002143C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2143C9" w:rsidRPr="00822984" w:rsidRDefault="002143C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43C9" w:rsidRPr="00822984" w:rsidRDefault="002143C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143C9" w:rsidRPr="00822984" w:rsidRDefault="002143C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143C9" w:rsidRPr="00822984" w:rsidRDefault="002143C9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2143C9" w:rsidRPr="00822984" w:rsidRDefault="002143C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50,6</w:t>
            </w:r>
          </w:p>
        </w:tc>
        <w:tc>
          <w:tcPr>
            <w:tcW w:w="992" w:type="dxa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2143C9" w:rsidRPr="00822984" w:rsidRDefault="002143C9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43C9" w:rsidRPr="00822984" w:rsidRDefault="002143C9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43C9" w:rsidRPr="00822984" w:rsidRDefault="002143C9" w:rsidP="0096213F">
            <w:pPr>
              <w:rPr>
                <w:sz w:val="18"/>
                <w:szCs w:val="18"/>
              </w:rPr>
            </w:pPr>
          </w:p>
        </w:tc>
      </w:tr>
      <w:tr w:rsidR="002143C9" w:rsidRPr="00822984" w:rsidTr="00BC65B9">
        <w:trPr>
          <w:trHeight w:val="885"/>
        </w:trPr>
        <w:tc>
          <w:tcPr>
            <w:tcW w:w="710" w:type="dxa"/>
          </w:tcPr>
          <w:p w:rsidR="002143C9" w:rsidRPr="00822984" w:rsidRDefault="002143C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2143C9" w:rsidRPr="00822984" w:rsidRDefault="002143C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2143C9" w:rsidRPr="00822984" w:rsidRDefault="002143C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143C9" w:rsidRPr="00822984" w:rsidRDefault="002143C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143C9" w:rsidRPr="00822984" w:rsidRDefault="002143C9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2143C9" w:rsidRPr="00822984" w:rsidRDefault="002143C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50,6</w:t>
            </w:r>
          </w:p>
        </w:tc>
        <w:tc>
          <w:tcPr>
            <w:tcW w:w="992" w:type="dxa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143C9" w:rsidRPr="00822984" w:rsidRDefault="002143C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143C9" w:rsidRPr="00822984" w:rsidRDefault="002143C9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Лада Калина</w:t>
            </w:r>
          </w:p>
        </w:tc>
        <w:tc>
          <w:tcPr>
            <w:tcW w:w="1418" w:type="dxa"/>
          </w:tcPr>
          <w:p w:rsidR="002143C9" w:rsidRPr="00822984" w:rsidRDefault="002143C9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563306,98</w:t>
            </w:r>
          </w:p>
        </w:tc>
      </w:tr>
      <w:tr w:rsidR="002143C9" w:rsidRPr="00822984" w:rsidTr="00BC65B9">
        <w:trPr>
          <w:trHeight w:val="885"/>
        </w:trPr>
        <w:tc>
          <w:tcPr>
            <w:tcW w:w="710" w:type="dxa"/>
          </w:tcPr>
          <w:p w:rsidR="002143C9" w:rsidRPr="00822984" w:rsidRDefault="002143C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</w:t>
            </w:r>
            <w:r w:rsidR="00485FCA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</w:tcPr>
          <w:p w:rsidR="002143C9" w:rsidRPr="00822984" w:rsidRDefault="002143C9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Филиппова </w:t>
            </w:r>
            <w:r w:rsidR="00485FCA">
              <w:rPr>
                <w:sz w:val="18"/>
                <w:szCs w:val="18"/>
              </w:rPr>
              <w:t>С.В.</w:t>
            </w:r>
          </w:p>
        </w:tc>
        <w:tc>
          <w:tcPr>
            <w:tcW w:w="1559" w:type="dxa"/>
          </w:tcPr>
          <w:p w:rsidR="002143C9" w:rsidRPr="00822984" w:rsidRDefault="002143C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МУ «Молодежный центр «</w:t>
            </w:r>
            <w:proofErr w:type="spellStart"/>
            <w:r w:rsidRPr="00822984">
              <w:rPr>
                <w:sz w:val="18"/>
                <w:szCs w:val="18"/>
              </w:rPr>
              <w:t>Косогорец</w:t>
            </w:r>
            <w:proofErr w:type="spellEnd"/>
            <w:r w:rsidRPr="00822984">
              <w:rPr>
                <w:sz w:val="18"/>
                <w:szCs w:val="18"/>
              </w:rPr>
              <w:t>» Привокзального района</w:t>
            </w:r>
          </w:p>
        </w:tc>
        <w:tc>
          <w:tcPr>
            <w:tcW w:w="1276" w:type="dxa"/>
          </w:tcPr>
          <w:p w:rsidR="002143C9" w:rsidRPr="00822984" w:rsidRDefault="002143C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2143C9" w:rsidRPr="00822984" w:rsidRDefault="002143C9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143C9" w:rsidRPr="00822984" w:rsidRDefault="002143C9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143C9" w:rsidRPr="00822984" w:rsidRDefault="002143C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51,3</w:t>
            </w:r>
          </w:p>
        </w:tc>
        <w:tc>
          <w:tcPr>
            <w:tcW w:w="1134" w:type="dxa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2143C9" w:rsidRPr="00822984" w:rsidRDefault="002143C9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2143C9" w:rsidRPr="00822984" w:rsidRDefault="002143C9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545685,08</w:t>
            </w:r>
          </w:p>
        </w:tc>
      </w:tr>
      <w:tr w:rsidR="002143C9" w:rsidRPr="00822984" w:rsidTr="00BC65B9">
        <w:trPr>
          <w:trHeight w:val="885"/>
        </w:trPr>
        <w:tc>
          <w:tcPr>
            <w:tcW w:w="710" w:type="dxa"/>
          </w:tcPr>
          <w:p w:rsidR="002143C9" w:rsidRPr="00822984" w:rsidRDefault="002143C9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2143C9" w:rsidRPr="00822984" w:rsidRDefault="002143C9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2143C9" w:rsidRPr="00822984" w:rsidRDefault="002143C9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143C9" w:rsidRPr="00822984" w:rsidRDefault="002143C9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2143C9" w:rsidRPr="00822984" w:rsidRDefault="002143C9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2143C9" w:rsidRPr="00822984" w:rsidRDefault="002143C9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51,3</w:t>
            </w:r>
          </w:p>
        </w:tc>
        <w:tc>
          <w:tcPr>
            <w:tcW w:w="992" w:type="dxa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2143C9" w:rsidRPr="00822984" w:rsidRDefault="00B65AA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143C9" w:rsidRPr="00822984" w:rsidRDefault="002143C9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143C9" w:rsidRPr="00822984" w:rsidRDefault="002143C9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Автомобили легковые:</w:t>
            </w:r>
          </w:p>
          <w:p w:rsidR="002143C9" w:rsidRPr="00822984" w:rsidRDefault="002143C9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ВАЗ 2107, </w:t>
            </w:r>
            <w:r w:rsidRPr="00822984">
              <w:rPr>
                <w:sz w:val="18"/>
                <w:szCs w:val="18"/>
                <w:lang w:val="en-US"/>
              </w:rPr>
              <w:t>Renault</w:t>
            </w:r>
            <w:r w:rsidRPr="00822984">
              <w:rPr>
                <w:sz w:val="18"/>
                <w:szCs w:val="18"/>
              </w:rPr>
              <w:t xml:space="preserve"> </w:t>
            </w:r>
            <w:r w:rsidRPr="00822984">
              <w:rPr>
                <w:sz w:val="18"/>
                <w:szCs w:val="18"/>
                <w:lang w:val="en-US"/>
              </w:rPr>
              <w:t>Logan</w:t>
            </w:r>
          </w:p>
        </w:tc>
        <w:tc>
          <w:tcPr>
            <w:tcW w:w="1418" w:type="dxa"/>
          </w:tcPr>
          <w:p w:rsidR="002143C9" w:rsidRPr="00822984" w:rsidRDefault="002143C9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307593,28</w:t>
            </w:r>
          </w:p>
        </w:tc>
      </w:tr>
      <w:tr w:rsidR="00B65AAE" w:rsidRPr="00822984" w:rsidTr="00B65AAE">
        <w:trPr>
          <w:trHeight w:val="758"/>
        </w:trPr>
        <w:tc>
          <w:tcPr>
            <w:tcW w:w="710" w:type="dxa"/>
            <w:vMerge w:val="restart"/>
          </w:tcPr>
          <w:p w:rsidR="00B65AAE" w:rsidRPr="00822984" w:rsidRDefault="00B65AA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</w:t>
            </w:r>
            <w:r w:rsidR="00485FCA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Merge w:val="restart"/>
          </w:tcPr>
          <w:p w:rsidR="00B65AAE" w:rsidRPr="00822984" w:rsidRDefault="00B65AAE" w:rsidP="00485FC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Пантыкин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485FCA">
              <w:rPr>
                <w:sz w:val="18"/>
                <w:szCs w:val="18"/>
              </w:rPr>
              <w:t>В.В.</w:t>
            </w:r>
          </w:p>
        </w:tc>
        <w:tc>
          <w:tcPr>
            <w:tcW w:w="1559" w:type="dxa"/>
            <w:vMerge w:val="restart"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МОУДОД «Детская школа искусств № 1»</w:t>
            </w:r>
          </w:p>
        </w:tc>
        <w:tc>
          <w:tcPr>
            <w:tcW w:w="1276" w:type="dxa"/>
            <w:vMerge w:val="restart"/>
          </w:tcPr>
          <w:p w:rsidR="00B65AAE" w:rsidRPr="00822984" w:rsidRDefault="00B65A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B65AAE" w:rsidRPr="00822984" w:rsidRDefault="00B65AAE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34,4</w:t>
            </w:r>
          </w:p>
        </w:tc>
        <w:tc>
          <w:tcPr>
            <w:tcW w:w="1134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B65AAE" w:rsidRPr="00822984" w:rsidRDefault="00B65AA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1418" w:type="dxa"/>
            <w:vMerge w:val="restart"/>
          </w:tcPr>
          <w:p w:rsidR="00B65AAE" w:rsidRPr="00822984" w:rsidRDefault="00B65AAE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915120,46</w:t>
            </w:r>
          </w:p>
        </w:tc>
      </w:tr>
      <w:tr w:rsidR="00B65AAE" w:rsidRPr="00822984" w:rsidTr="00BC65B9">
        <w:trPr>
          <w:trHeight w:val="757"/>
        </w:trPr>
        <w:tc>
          <w:tcPr>
            <w:tcW w:w="710" w:type="dxa"/>
            <w:vMerge/>
          </w:tcPr>
          <w:p w:rsidR="00B65AAE" w:rsidRPr="00822984" w:rsidRDefault="00B65AA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65AAE" w:rsidRPr="00822984" w:rsidRDefault="00B65AAE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B65AAE" w:rsidRPr="00822984" w:rsidRDefault="00B65AAE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401</w:t>
            </w:r>
          </w:p>
        </w:tc>
        <w:tc>
          <w:tcPr>
            <w:tcW w:w="1134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B65AAE" w:rsidRPr="00822984" w:rsidRDefault="00B65AAE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65AAE" w:rsidRPr="00822984" w:rsidRDefault="00B65AAE" w:rsidP="0096213F">
            <w:pPr>
              <w:rPr>
                <w:sz w:val="18"/>
                <w:szCs w:val="18"/>
              </w:rPr>
            </w:pPr>
          </w:p>
        </w:tc>
      </w:tr>
      <w:tr w:rsidR="00B65AAE" w:rsidRPr="00822984" w:rsidTr="00B65AAE">
        <w:trPr>
          <w:trHeight w:val="375"/>
        </w:trPr>
        <w:tc>
          <w:tcPr>
            <w:tcW w:w="710" w:type="dxa"/>
            <w:vMerge w:val="restart"/>
          </w:tcPr>
          <w:p w:rsidR="00B65AAE" w:rsidRPr="00822984" w:rsidRDefault="00B65AA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65AAE" w:rsidRPr="00822984" w:rsidRDefault="00B65A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B65AAE" w:rsidRPr="00822984" w:rsidRDefault="00B65AAE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401</w:t>
            </w:r>
          </w:p>
        </w:tc>
        <w:tc>
          <w:tcPr>
            <w:tcW w:w="992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B65AAE" w:rsidRPr="00822984" w:rsidRDefault="00B65AA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B65AAE" w:rsidRPr="00822984" w:rsidRDefault="00B65AAE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407684,33</w:t>
            </w:r>
          </w:p>
        </w:tc>
      </w:tr>
      <w:tr w:rsidR="00B65AAE" w:rsidRPr="00822984" w:rsidTr="00BC65B9">
        <w:trPr>
          <w:trHeight w:val="375"/>
        </w:trPr>
        <w:tc>
          <w:tcPr>
            <w:tcW w:w="710" w:type="dxa"/>
            <w:vMerge/>
          </w:tcPr>
          <w:p w:rsidR="00B65AAE" w:rsidRPr="00822984" w:rsidRDefault="00B65AA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65AAE" w:rsidRPr="00822984" w:rsidRDefault="00485FCA" w:rsidP="00DD0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B65AAE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B65AAE" w:rsidRPr="00822984" w:rsidRDefault="00B65AAE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34,3</w:t>
            </w:r>
          </w:p>
        </w:tc>
        <w:tc>
          <w:tcPr>
            <w:tcW w:w="992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65AAE" w:rsidRPr="00822984" w:rsidRDefault="00B65AAE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65AAE" w:rsidRPr="00822984" w:rsidRDefault="00B65AAE" w:rsidP="0096213F">
            <w:pPr>
              <w:rPr>
                <w:sz w:val="18"/>
                <w:szCs w:val="18"/>
              </w:rPr>
            </w:pPr>
          </w:p>
        </w:tc>
      </w:tr>
      <w:tr w:rsidR="00B65AAE" w:rsidRPr="00822984" w:rsidTr="00BC65B9">
        <w:trPr>
          <w:trHeight w:val="375"/>
        </w:trPr>
        <w:tc>
          <w:tcPr>
            <w:tcW w:w="710" w:type="dxa"/>
          </w:tcPr>
          <w:p w:rsidR="00B65AAE" w:rsidRPr="00822984" w:rsidRDefault="00B65AA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</w:t>
            </w:r>
            <w:r w:rsidR="00485FCA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B65AAE" w:rsidRPr="00822984" w:rsidRDefault="00B65AAE" w:rsidP="00485FC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Шестак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485FCA">
              <w:rPr>
                <w:sz w:val="18"/>
                <w:szCs w:val="18"/>
              </w:rPr>
              <w:t>О.В.</w:t>
            </w:r>
          </w:p>
        </w:tc>
        <w:tc>
          <w:tcPr>
            <w:tcW w:w="1559" w:type="dxa"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МБОУСОШ № </w:t>
            </w:r>
            <w:r w:rsidRPr="00822984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1276" w:type="dxa"/>
          </w:tcPr>
          <w:p w:rsidR="00B65AAE" w:rsidRPr="00822984" w:rsidRDefault="00B65A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843" w:type="dxa"/>
          </w:tcPr>
          <w:p w:rsidR="00B65AAE" w:rsidRPr="00822984" w:rsidRDefault="00B65AAE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41,2</w:t>
            </w:r>
          </w:p>
        </w:tc>
        <w:tc>
          <w:tcPr>
            <w:tcW w:w="992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5AAE" w:rsidRPr="00822984" w:rsidRDefault="00B65AA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B65AAE" w:rsidRPr="00822984" w:rsidRDefault="00B65AAE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570754,32</w:t>
            </w:r>
          </w:p>
        </w:tc>
      </w:tr>
      <w:tr w:rsidR="00B65AAE" w:rsidRPr="00822984" w:rsidTr="00B65AAE">
        <w:trPr>
          <w:trHeight w:val="555"/>
        </w:trPr>
        <w:tc>
          <w:tcPr>
            <w:tcW w:w="710" w:type="dxa"/>
            <w:vMerge w:val="restart"/>
          </w:tcPr>
          <w:p w:rsidR="00B65AAE" w:rsidRPr="00822984" w:rsidRDefault="00B65AA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lastRenderedPageBreak/>
              <w:t>23</w:t>
            </w:r>
            <w:r w:rsidR="00485FCA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Merge w:val="restart"/>
          </w:tcPr>
          <w:p w:rsidR="00B65AAE" w:rsidRPr="00822984" w:rsidRDefault="00B65AAE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Соколовская </w:t>
            </w:r>
            <w:r w:rsidR="00485FCA">
              <w:rPr>
                <w:sz w:val="18"/>
                <w:szCs w:val="18"/>
              </w:rPr>
              <w:t>Е.А.</w:t>
            </w:r>
          </w:p>
        </w:tc>
        <w:tc>
          <w:tcPr>
            <w:tcW w:w="1559" w:type="dxa"/>
            <w:vMerge w:val="restart"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Заведующая МБДОУ №67</w:t>
            </w:r>
          </w:p>
        </w:tc>
        <w:tc>
          <w:tcPr>
            <w:tcW w:w="1276" w:type="dxa"/>
            <w:vMerge w:val="restart"/>
          </w:tcPr>
          <w:p w:rsidR="00B65AAE" w:rsidRPr="00822984" w:rsidRDefault="00B65A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B65AAE" w:rsidRPr="00822984" w:rsidRDefault="00B65AAE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</w:t>
            </w:r>
          </w:p>
        </w:tc>
        <w:tc>
          <w:tcPr>
            <w:tcW w:w="1134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 w:val="restart"/>
          </w:tcPr>
          <w:p w:rsidR="00B65AAE" w:rsidRPr="00822984" w:rsidRDefault="00B65AA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B65AAE" w:rsidRPr="00822984" w:rsidRDefault="00B65AAE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494164</w:t>
            </w:r>
          </w:p>
        </w:tc>
      </w:tr>
      <w:tr w:rsidR="00B65AAE" w:rsidRPr="00822984" w:rsidTr="00BC65B9">
        <w:trPr>
          <w:trHeight w:val="555"/>
        </w:trPr>
        <w:tc>
          <w:tcPr>
            <w:tcW w:w="710" w:type="dxa"/>
            <w:vMerge/>
          </w:tcPr>
          <w:p w:rsidR="00B65AAE" w:rsidRPr="00822984" w:rsidRDefault="00B65AA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65AAE" w:rsidRPr="00822984" w:rsidRDefault="00B65AAE" w:rsidP="00DD0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B65AAE" w:rsidRPr="00822984" w:rsidRDefault="00B65AAE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65AAE" w:rsidRPr="00822984" w:rsidRDefault="00485FCA" w:rsidP="008A5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B65AAE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</w:t>
            </w:r>
          </w:p>
        </w:tc>
        <w:tc>
          <w:tcPr>
            <w:tcW w:w="1134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  <w:vMerge/>
          </w:tcPr>
          <w:p w:rsidR="00B65AAE" w:rsidRPr="00822984" w:rsidRDefault="00B65AAE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65AAE" w:rsidRPr="00822984" w:rsidRDefault="00B65AAE" w:rsidP="0096213F">
            <w:pPr>
              <w:rPr>
                <w:sz w:val="18"/>
                <w:szCs w:val="18"/>
              </w:rPr>
            </w:pPr>
          </w:p>
        </w:tc>
      </w:tr>
      <w:tr w:rsidR="00B65AAE" w:rsidRPr="00822984" w:rsidTr="00BC65B9">
        <w:trPr>
          <w:trHeight w:val="555"/>
        </w:trPr>
        <w:tc>
          <w:tcPr>
            <w:tcW w:w="710" w:type="dxa"/>
          </w:tcPr>
          <w:p w:rsidR="00B65AAE" w:rsidRPr="00822984" w:rsidRDefault="00B65AAE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65AAE" w:rsidRPr="00822984" w:rsidRDefault="00B65AAE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65AAE" w:rsidRPr="00822984" w:rsidRDefault="00B65AAE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B65AAE" w:rsidRPr="00822984" w:rsidRDefault="00B65AAE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B65AAE" w:rsidRPr="00822984" w:rsidRDefault="00B65AAE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B65AAE" w:rsidRPr="00822984" w:rsidRDefault="00485FCA" w:rsidP="008A53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 w:rsidR="00B65AAE"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701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57</w:t>
            </w:r>
          </w:p>
        </w:tc>
        <w:tc>
          <w:tcPr>
            <w:tcW w:w="1134" w:type="dxa"/>
          </w:tcPr>
          <w:p w:rsidR="00B65AAE" w:rsidRPr="00822984" w:rsidRDefault="00B65AAE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B65AAE" w:rsidRPr="00822984" w:rsidRDefault="00B65AAE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B65AAE" w:rsidRPr="00822984" w:rsidRDefault="00B65AAE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716435" w:rsidRPr="00822984" w:rsidTr="00BC65B9">
        <w:trPr>
          <w:trHeight w:val="555"/>
        </w:trPr>
        <w:tc>
          <w:tcPr>
            <w:tcW w:w="710" w:type="dxa"/>
          </w:tcPr>
          <w:p w:rsidR="00716435" w:rsidRPr="00822984" w:rsidRDefault="0071643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</w:t>
            </w:r>
            <w:r w:rsidR="00485FCA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</w:tcPr>
          <w:p w:rsidR="00716435" w:rsidRPr="00822984" w:rsidRDefault="00716435" w:rsidP="00485FC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Шмыкова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485FCA">
              <w:rPr>
                <w:sz w:val="18"/>
                <w:szCs w:val="18"/>
              </w:rPr>
              <w:t>Е.В.</w:t>
            </w:r>
          </w:p>
        </w:tc>
        <w:tc>
          <w:tcPr>
            <w:tcW w:w="1559" w:type="dxa"/>
          </w:tcPr>
          <w:p w:rsidR="00716435" w:rsidRPr="00822984" w:rsidRDefault="00716435" w:rsidP="0003401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И.О.заведующей</w:t>
            </w:r>
            <w:proofErr w:type="spellEnd"/>
            <w:r w:rsidRPr="00822984">
              <w:rPr>
                <w:sz w:val="18"/>
                <w:szCs w:val="18"/>
              </w:rPr>
              <w:t xml:space="preserve"> МБДОУ № 120</w:t>
            </w:r>
          </w:p>
        </w:tc>
        <w:tc>
          <w:tcPr>
            <w:tcW w:w="1276" w:type="dxa"/>
          </w:tcPr>
          <w:p w:rsidR="00716435" w:rsidRPr="00822984" w:rsidRDefault="0071643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16435" w:rsidRPr="00822984" w:rsidRDefault="00716435" w:rsidP="006A5B7F">
            <w:pPr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(3 собственника)</w:t>
            </w:r>
          </w:p>
        </w:tc>
        <w:tc>
          <w:tcPr>
            <w:tcW w:w="992" w:type="dxa"/>
          </w:tcPr>
          <w:p w:rsidR="00716435" w:rsidRPr="00822984" w:rsidRDefault="0071643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716435" w:rsidRPr="00822984" w:rsidRDefault="0071643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</w:t>
            </w:r>
          </w:p>
        </w:tc>
        <w:tc>
          <w:tcPr>
            <w:tcW w:w="1134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716435" w:rsidRPr="00822984" w:rsidRDefault="0071643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716435" w:rsidRPr="00822984" w:rsidRDefault="00716435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406711,24</w:t>
            </w:r>
          </w:p>
        </w:tc>
      </w:tr>
      <w:tr w:rsidR="00716435" w:rsidRPr="00822984" w:rsidTr="00BC65B9">
        <w:trPr>
          <w:trHeight w:val="555"/>
        </w:trPr>
        <w:tc>
          <w:tcPr>
            <w:tcW w:w="710" w:type="dxa"/>
          </w:tcPr>
          <w:p w:rsidR="00716435" w:rsidRPr="00822984" w:rsidRDefault="0071643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716435" w:rsidRPr="00822984" w:rsidRDefault="0071643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716435" w:rsidRPr="00822984" w:rsidRDefault="0071643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16435" w:rsidRPr="00822984" w:rsidRDefault="0071643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16435" w:rsidRPr="00822984" w:rsidRDefault="00716435" w:rsidP="006A5B7F">
            <w:pPr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(3 собственника)</w:t>
            </w:r>
          </w:p>
        </w:tc>
        <w:tc>
          <w:tcPr>
            <w:tcW w:w="992" w:type="dxa"/>
          </w:tcPr>
          <w:p w:rsidR="00716435" w:rsidRPr="00822984" w:rsidRDefault="0071643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716435" w:rsidRPr="00822984" w:rsidRDefault="0071643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16435" w:rsidRPr="00822984" w:rsidRDefault="0071643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Автомобиль легковой ВАЗ 2104</w:t>
            </w:r>
          </w:p>
        </w:tc>
        <w:tc>
          <w:tcPr>
            <w:tcW w:w="1418" w:type="dxa"/>
          </w:tcPr>
          <w:p w:rsidR="00716435" w:rsidRPr="00822984" w:rsidRDefault="00716435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304754,45</w:t>
            </w:r>
          </w:p>
        </w:tc>
      </w:tr>
      <w:tr w:rsidR="00716435" w:rsidRPr="00822984" w:rsidTr="00BC65B9">
        <w:trPr>
          <w:trHeight w:val="555"/>
        </w:trPr>
        <w:tc>
          <w:tcPr>
            <w:tcW w:w="710" w:type="dxa"/>
          </w:tcPr>
          <w:p w:rsidR="00716435" w:rsidRPr="00822984" w:rsidRDefault="0071643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716435" w:rsidRPr="00822984" w:rsidRDefault="0071643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16435" w:rsidRPr="00822984" w:rsidRDefault="0071643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16435" w:rsidRPr="00822984" w:rsidRDefault="0071643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16435" w:rsidRPr="00822984" w:rsidRDefault="00716435" w:rsidP="006A5B7F">
            <w:pPr>
              <w:rPr>
                <w:sz w:val="18"/>
                <w:szCs w:val="18"/>
              </w:rPr>
            </w:pPr>
            <w:proofErr w:type="gramStart"/>
            <w:r w:rsidRPr="00822984">
              <w:rPr>
                <w:sz w:val="18"/>
                <w:szCs w:val="18"/>
              </w:rPr>
              <w:t>Общая</w:t>
            </w:r>
            <w:proofErr w:type="gramEnd"/>
            <w:r w:rsidRPr="00822984">
              <w:rPr>
                <w:sz w:val="18"/>
                <w:szCs w:val="18"/>
              </w:rPr>
              <w:t xml:space="preserve"> совместная (3 собственника)</w:t>
            </w:r>
          </w:p>
        </w:tc>
        <w:tc>
          <w:tcPr>
            <w:tcW w:w="992" w:type="dxa"/>
          </w:tcPr>
          <w:p w:rsidR="00716435" w:rsidRPr="00822984" w:rsidRDefault="0071643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716435" w:rsidRPr="00822984" w:rsidRDefault="0071643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16435" w:rsidRPr="00822984" w:rsidRDefault="0071643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716435" w:rsidRPr="00822984" w:rsidRDefault="00716435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716435" w:rsidRPr="00822984" w:rsidTr="00BC65B9">
        <w:trPr>
          <w:trHeight w:val="555"/>
        </w:trPr>
        <w:tc>
          <w:tcPr>
            <w:tcW w:w="710" w:type="dxa"/>
          </w:tcPr>
          <w:p w:rsidR="00716435" w:rsidRPr="00822984" w:rsidRDefault="0071643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</w:t>
            </w:r>
            <w:r w:rsidR="00485FCA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</w:tcPr>
          <w:p w:rsidR="00716435" w:rsidRPr="00822984" w:rsidRDefault="00716435" w:rsidP="00485FCA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Зубарев </w:t>
            </w:r>
            <w:r w:rsidR="00485FCA">
              <w:rPr>
                <w:sz w:val="18"/>
                <w:szCs w:val="18"/>
              </w:rPr>
              <w:t>А.В.</w:t>
            </w:r>
          </w:p>
        </w:tc>
        <w:tc>
          <w:tcPr>
            <w:tcW w:w="1559" w:type="dxa"/>
          </w:tcPr>
          <w:p w:rsidR="00716435" w:rsidRPr="00822984" w:rsidRDefault="0071643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Директор МБНОУ «Лицей № 3 (искусств)»</w:t>
            </w:r>
          </w:p>
        </w:tc>
        <w:tc>
          <w:tcPr>
            <w:tcW w:w="1276" w:type="dxa"/>
          </w:tcPr>
          <w:p w:rsidR="00716435" w:rsidRPr="00822984" w:rsidRDefault="0071643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16435" w:rsidRPr="00822984" w:rsidRDefault="00716435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долевая, доля в праве 1/2</w:t>
            </w:r>
          </w:p>
        </w:tc>
        <w:tc>
          <w:tcPr>
            <w:tcW w:w="992" w:type="dxa"/>
          </w:tcPr>
          <w:p w:rsidR="00716435" w:rsidRPr="00822984" w:rsidRDefault="00716435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16435" w:rsidRPr="00822984" w:rsidRDefault="0071643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16435" w:rsidRPr="00822984" w:rsidRDefault="0071643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716435" w:rsidRPr="00822984" w:rsidRDefault="00716435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741355,44</w:t>
            </w:r>
          </w:p>
        </w:tc>
      </w:tr>
      <w:tr w:rsidR="00716435" w:rsidRPr="00822984" w:rsidTr="00BC65B9">
        <w:trPr>
          <w:trHeight w:val="555"/>
        </w:trPr>
        <w:tc>
          <w:tcPr>
            <w:tcW w:w="710" w:type="dxa"/>
          </w:tcPr>
          <w:p w:rsidR="00716435" w:rsidRPr="00822984" w:rsidRDefault="0071643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716435" w:rsidRPr="00822984" w:rsidRDefault="0071643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16435" w:rsidRPr="00822984" w:rsidRDefault="00716435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16435" w:rsidRPr="00822984" w:rsidRDefault="0071643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716435" w:rsidRPr="00822984" w:rsidRDefault="00716435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16435" w:rsidRPr="00822984" w:rsidRDefault="00716435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16435" w:rsidRPr="00822984" w:rsidRDefault="0071643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43,7</w:t>
            </w:r>
          </w:p>
        </w:tc>
        <w:tc>
          <w:tcPr>
            <w:tcW w:w="1134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716435" w:rsidRPr="00822984" w:rsidRDefault="0071643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716435" w:rsidRPr="00822984" w:rsidRDefault="00716435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</w:tr>
      <w:tr w:rsidR="00716435" w:rsidRPr="00822984" w:rsidTr="00BC65B9">
        <w:trPr>
          <w:trHeight w:val="555"/>
        </w:trPr>
        <w:tc>
          <w:tcPr>
            <w:tcW w:w="710" w:type="dxa"/>
          </w:tcPr>
          <w:p w:rsidR="00716435" w:rsidRPr="00822984" w:rsidRDefault="0071643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</w:t>
            </w:r>
            <w:r w:rsidR="00485FCA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</w:tcPr>
          <w:p w:rsidR="00716435" w:rsidRPr="00822984" w:rsidRDefault="00716435" w:rsidP="00485FC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Амбарникова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485FCA">
              <w:rPr>
                <w:sz w:val="18"/>
                <w:szCs w:val="18"/>
              </w:rPr>
              <w:t>Е.Н.</w:t>
            </w:r>
          </w:p>
        </w:tc>
        <w:tc>
          <w:tcPr>
            <w:tcW w:w="1559" w:type="dxa"/>
          </w:tcPr>
          <w:p w:rsidR="00716435" w:rsidRPr="00822984" w:rsidRDefault="00716435" w:rsidP="0003401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И.О.Заведующей</w:t>
            </w:r>
            <w:proofErr w:type="spellEnd"/>
            <w:r w:rsidRPr="00822984">
              <w:rPr>
                <w:sz w:val="18"/>
                <w:szCs w:val="18"/>
              </w:rPr>
              <w:t xml:space="preserve"> МБДОУ № 172</w:t>
            </w:r>
          </w:p>
        </w:tc>
        <w:tc>
          <w:tcPr>
            <w:tcW w:w="1276" w:type="dxa"/>
          </w:tcPr>
          <w:p w:rsidR="00716435" w:rsidRPr="00822984" w:rsidRDefault="0071643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16435" w:rsidRPr="00822984" w:rsidRDefault="00716435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16435" w:rsidRPr="00822984" w:rsidRDefault="0019416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49,3</w:t>
            </w:r>
          </w:p>
        </w:tc>
        <w:tc>
          <w:tcPr>
            <w:tcW w:w="992" w:type="dxa"/>
          </w:tcPr>
          <w:p w:rsidR="00716435" w:rsidRPr="00822984" w:rsidRDefault="0019416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716435" w:rsidRPr="00822984" w:rsidRDefault="00716435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16435" w:rsidRPr="00822984" w:rsidRDefault="00716435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716435" w:rsidRPr="00822984" w:rsidRDefault="00716435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329693,83</w:t>
            </w:r>
          </w:p>
        </w:tc>
      </w:tr>
      <w:tr w:rsidR="00716435" w:rsidRPr="00822984" w:rsidTr="00BC65B9">
        <w:trPr>
          <w:trHeight w:val="555"/>
        </w:trPr>
        <w:tc>
          <w:tcPr>
            <w:tcW w:w="710" w:type="dxa"/>
          </w:tcPr>
          <w:p w:rsidR="00716435" w:rsidRPr="00822984" w:rsidRDefault="00716435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23</w:t>
            </w:r>
            <w:r w:rsidR="00485FCA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716435" w:rsidRPr="00822984" w:rsidRDefault="00716435" w:rsidP="00485FC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822984">
              <w:rPr>
                <w:sz w:val="18"/>
                <w:szCs w:val="18"/>
              </w:rPr>
              <w:t>Сошнева</w:t>
            </w:r>
            <w:proofErr w:type="spellEnd"/>
            <w:r w:rsidRPr="00822984">
              <w:rPr>
                <w:sz w:val="18"/>
                <w:szCs w:val="18"/>
              </w:rPr>
              <w:t xml:space="preserve"> </w:t>
            </w:r>
            <w:r w:rsidR="00485FCA">
              <w:rPr>
                <w:sz w:val="18"/>
                <w:szCs w:val="18"/>
              </w:rPr>
              <w:t>В.В.</w:t>
            </w:r>
          </w:p>
        </w:tc>
        <w:tc>
          <w:tcPr>
            <w:tcW w:w="1559" w:type="dxa"/>
          </w:tcPr>
          <w:p w:rsidR="00716435" w:rsidRPr="00822984" w:rsidRDefault="00716435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МБОУ лицей № 4 </w:t>
            </w:r>
            <w:proofErr w:type="spellStart"/>
            <w:r w:rsidRPr="00822984">
              <w:rPr>
                <w:sz w:val="18"/>
                <w:szCs w:val="18"/>
              </w:rPr>
              <w:t>им</w:t>
            </w:r>
            <w:proofErr w:type="gramStart"/>
            <w:r w:rsidRPr="00822984">
              <w:rPr>
                <w:sz w:val="18"/>
                <w:szCs w:val="18"/>
              </w:rPr>
              <w:t>.Г</w:t>
            </w:r>
            <w:proofErr w:type="gramEnd"/>
            <w:r w:rsidRPr="00822984">
              <w:rPr>
                <w:sz w:val="18"/>
                <w:szCs w:val="18"/>
              </w:rPr>
              <w:t>оршкова</w:t>
            </w:r>
            <w:proofErr w:type="spellEnd"/>
            <w:r w:rsidRPr="00822984">
              <w:rPr>
                <w:sz w:val="18"/>
                <w:szCs w:val="18"/>
              </w:rPr>
              <w:t xml:space="preserve"> Д.Е.</w:t>
            </w:r>
          </w:p>
        </w:tc>
        <w:tc>
          <w:tcPr>
            <w:tcW w:w="1276" w:type="dxa"/>
          </w:tcPr>
          <w:p w:rsidR="00716435" w:rsidRPr="00822984" w:rsidRDefault="00716435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716435" w:rsidRPr="00822984" w:rsidRDefault="00716435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16435" w:rsidRPr="00822984" w:rsidRDefault="0019416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67,7</w:t>
            </w:r>
          </w:p>
        </w:tc>
        <w:tc>
          <w:tcPr>
            <w:tcW w:w="992" w:type="dxa"/>
          </w:tcPr>
          <w:p w:rsidR="00716435" w:rsidRPr="00822984" w:rsidRDefault="0019416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716435" w:rsidRPr="00822984" w:rsidRDefault="0019416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6435" w:rsidRPr="00822984" w:rsidRDefault="00716435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16435" w:rsidRPr="00822984" w:rsidRDefault="00194167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716435" w:rsidRPr="00822984" w:rsidRDefault="00716435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1243601,03</w:t>
            </w:r>
          </w:p>
        </w:tc>
      </w:tr>
      <w:tr w:rsidR="00194167" w:rsidRPr="00822984" w:rsidTr="00BC65B9">
        <w:trPr>
          <w:trHeight w:val="555"/>
        </w:trPr>
        <w:tc>
          <w:tcPr>
            <w:tcW w:w="710" w:type="dxa"/>
          </w:tcPr>
          <w:p w:rsidR="00194167" w:rsidRPr="00822984" w:rsidRDefault="0019416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194167" w:rsidRPr="00822984" w:rsidRDefault="0019416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194167" w:rsidRPr="00822984" w:rsidRDefault="0019416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94167" w:rsidRPr="00822984" w:rsidRDefault="0019416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94167" w:rsidRPr="00822984" w:rsidRDefault="00194167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94167" w:rsidRPr="00822984" w:rsidRDefault="00194167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Автомобиль легковой </w:t>
            </w:r>
            <w:r w:rsidRPr="00822984">
              <w:rPr>
                <w:sz w:val="18"/>
                <w:szCs w:val="18"/>
                <w:lang w:val="en-US"/>
              </w:rPr>
              <w:t>VOLVO XC 90</w:t>
            </w:r>
          </w:p>
        </w:tc>
        <w:tc>
          <w:tcPr>
            <w:tcW w:w="1418" w:type="dxa"/>
          </w:tcPr>
          <w:p w:rsidR="00194167" w:rsidRPr="00822984" w:rsidRDefault="00194167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432595,63</w:t>
            </w:r>
          </w:p>
        </w:tc>
      </w:tr>
      <w:tr w:rsidR="00194167" w:rsidRPr="00822984" w:rsidTr="00BC65B9">
        <w:trPr>
          <w:trHeight w:val="555"/>
        </w:trPr>
        <w:tc>
          <w:tcPr>
            <w:tcW w:w="710" w:type="dxa"/>
          </w:tcPr>
          <w:p w:rsidR="00194167" w:rsidRPr="00822984" w:rsidRDefault="0019416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</w:t>
            </w:r>
            <w:r w:rsidR="004C33E5">
              <w:rPr>
                <w:sz w:val="18"/>
                <w:szCs w:val="18"/>
              </w:rPr>
              <w:t>39</w:t>
            </w:r>
          </w:p>
        </w:tc>
        <w:tc>
          <w:tcPr>
            <w:tcW w:w="1416" w:type="dxa"/>
          </w:tcPr>
          <w:p w:rsidR="00194167" w:rsidRPr="00822984" w:rsidRDefault="00194167" w:rsidP="004C33E5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Логинова </w:t>
            </w:r>
            <w:r w:rsidR="004C33E5">
              <w:rPr>
                <w:sz w:val="18"/>
                <w:szCs w:val="18"/>
              </w:rPr>
              <w:t>Л.Д.</w:t>
            </w:r>
            <w:bookmarkStart w:id="1" w:name="_GoBack"/>
            <w:bookmarkEnd w:id="1"/>
          </w:p>
        </w:tc>
        <w:tc>
          <w:tcPr>
            <w:tcW w:w="1559" w:type="dxa"/>
          </w:tcPr>
          <w:p w:rsidR="00194167" w:rsidRPr="00822984" w:rsidRDefault="0019416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 xml:space="preserve">Директор МУ «Молодежный центр Центрального района </w:t>
            </w:r>
            <w:proofErr w:type="spellStart"/>
            <w:r w:rsidRPr="00822984">
              <w:rPr>
                <w:sz w:val="18"/>
                <w:szCs w:val="18"/>
              </w:rPr>
              <w:t>г</w:t>
            </w:r>
            <w:proofErr w:type="gramStart"/>
            <w:r w:rsidRPr="00822984">
              <w:rPr>
                <w:sz w:val="18"/>
                <w:szCs w:val="18"/>
              </w:rPr>
              <w:t>.Т</w:t>
            </w:r>
            <w:proofErr w:type="gramEnd"/>
            <w:r w:rsidRPr="00822984">
              <w:rPr>
                <w:sz w:val="18"/>
                <w:szCs w:val="18"/>
              </w:rPr>
              <w:t>улы</w:t>
            </w:r>
            <w:proofErr w:type="spellEnd"/>
            <w:r w:rsidRPr="00822984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194167" w:rsidRPr="00822984" w:rsidRDefault="0019416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843" w:type="dxa"/>
          </w:tcPr>
          <w:p w:rsidR="00194167" w:rsidRPr="00822984" w:rsidRDefault="00194167" w:rsidP="006A5B7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66,5</w:t>
            </w:r>
          </w:p>
        </w:tc>
        <w:tc>
          <w:tcPr>
            <w:tcW w:w="1134" w:type="dxa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559" w:type="dxa"/>
          </w:tcPr>
          <w:p w:rsidR="00194167" w:rsidRPr="00822984" w:rsidRDefault="00194167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194167" w:rsidRPr="00822984" w:rsidRDefault="00194167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654042,36</w:t>
            </w:r>
          </w:p>
        </w:tc>
      </w:tr>
      <w:tr w:rsidR="00194167" w:rsidRPr="00822984" w:rsidTr="00194167">
        <w:trPr>
          <w:trHeight w:val="141"/>
        </w:trPr>
        <w:tc>
          <w:tcPr>
            <w:tcW w:w="710" w:type="dxa"/>
            <w:vMerge w:val="restart"/>
          </w:tcPr>
          <w:p w:rsidR="00194167" w:rsidRPr="00822984" w:rsidRDefault="0019416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194167" w:rsidRPr="00822984" w:rsidRDefault="00194167" w:rsidP="00034012">
            <w:pPr>
              <w:spacing w:line="20" w:lineRule="atLeast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194167" w:rsidRPr="00822984" w:rsidRDefault="0019416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94167" w:rsidRPr="00822984" w:rsidRDefault="0019416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194167" w:rsidRPr="00822984" w:rsidRDefault="00194167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2500</w:t>
            </w:r>
          </w:p>
        </w:tc>
        <w:tc>
          <w:tcPr>
            <w:tcW w:w="992" w:type="dxa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 w:val="restart"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194167" w:rsidRPr="00822984" w:rsidRDefault="00194167" w:rsidP="0066463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194167" w:rsidRPr="00822984" w:rsidRDefault="00194167" w:rsidP="0096213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221598,15</w:t>
            </w:r>
          </w:p>
        </w:tc>
      </w:tr>
      <w:tr w:rsidR="00194167" w:rsidRPr="00822984" w:rsidTr="00BC65B9">
        <w:trPr>
          <w:trHeight w:val="138"/>
        </w:trPr>
        <w:tc>
          <w:tcPr>
            <w:tcW w:w="710" w:type="dxa"/>
            <w:vMerge/>
          </w:tcPr>
          <w:p w:rsidR="00194167" w:rsidRPr="00822984" w:rsidRDefault="0019416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94167" w:rsidRPr="00822984" w:rsidRDefault="0019416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94167" w:rsidRPr="00822984" w:rsidRDefault="0019416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94167" w:rsidRPr="00822984" w:rsidRDefault="0019416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</w:tcPr>
          <w:p w:rsidR="00194167" w:rsidRPr="00822984" w:rsidRDefault="00194167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92" w:type="dxa"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92200</w:t>
            </w:r>
          </w:p>
        </w:tc>
        <w:tc>
          <w:tcPr>
            <w:tcW w:w="992" w:type="dxa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94167" w:rsidRPr="00822984" w:rsidRDefault="00194167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94167" w:rsidRPr="00822984" w:rsidRDefault="00194167" w:rsidP="0096213F">
            <w:pPr>
              <w:rPr>
                <w:sz w:val="18"/>
                <w:szCs w:val="18"/>
              </w:rPr>
            </w:pPr>
          </w:p>
        </w:tc>
      </w:tr>
      <w:tr w:rsidR="00194167" w:rsidRPr="00822984" w:rsidTr="00BC65B9">
        <w:trPr>
          <w:trHeight w:val="138"/>
        </w:trPr>
        <w:tc>
          <w:tcPr>
            <w:tcW w:w="710" w:type="dxa"/>
            <w:vMerge/>
          </w:tcPr>
          <w:p w:rsidR="00194167" w:rsidRPr="00822984" w:rsidRDefault="0019416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94167" w:rsidRPr="00822984" w:rsidRDefault="0019416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94167" w:rsidRPr="00822984" w:rsidRDefault="0019416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94167" w:rsidRPr="00822984" w:rsidRDefault="0019416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дом</w:t>
            </w:r>
          </w:p>
        </w:tc>
        <w:tc>
          <w:tcPr>
            <w:tcW w:w="1843" w:type="dxa"/>
          </w:tcPr>
          <w:p w:rsidR="00194167" w:rsidRPr="00822984" w:rsidRDefault="00194167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49,2</w:t>
            </w:r>
          </w:p>
        </w:tc>
        <w:tc>
          <w:tcPr>
            <w:tcW w:w="992" w:type="dxa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94167" w:rsidRPr="00822984" w:rsidRDefault="00194167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94167" w:rsidRPr="00822984" w:rsidRDefault="00194167" w:rsidP="0096213F">
            <w:pPr>
              <w:rPr>
                <w:sz w:val="18"/>
                <w:szCs w:val="18"/>
              </w:rPr>
            </w:pPr>
          </w:p>
        </w:tc>
      </w:tr>
      <w:tr w:rsidR="00194167" w:rsidRPr="00822984" w:rsidTr="00BC65B9">
        <w:trPr>
          <w:trHeight w:val="138"/>
        </w:trPr>
        <w:tc>
          <w:tcPr>
            <w:tcW w:w="710" w:type="dxa"/>
            <w:vMerge/>
          </w:tcPr>
          <w:p w:rsidR="00194167" w:rsidRPr="00822984" w:rsidRDefault="00194167" w:rsidP="008A5369">
            <w:pPr>
              <w:spacing w:line="20" w:lineRule="atLeast"/>
              <w:ind w:left="-676" w:firstLine="676"/>
              <w:rPr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94167" w:rsidRPr="00822984" w:rsidRDefault="0019416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94167" w:rsidRPr="00822984" w:rsidRDefault="00194167" w:rsidP="00034012">
            <w:pPr>
              <w:spacing w:line="2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94167" w:rsidRPr="00822984" w:rsidRDefault="00194167" w:rsidP="00DD00ED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квартира</w:t>
            </w:r>
          </w:p>
        </w:tc>
        <w:tc>
          <w:tcPr>
            <w:tcW w:w="1843" w:type="dxa"/>
          </w:tcPr>
          <w:p w:rsidR="00194167" w:rsidRPr="00822984" w:rsidRDefault="00194167" w:rsidP="006A5B7F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66,5</w:t>
            </w:r>
          </w:p>
        </w:tc>
        <w:tc>
          <w:tcPr>
            <w:tcW w:w="992" w:type="dxa"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  <w:r w:rsidRPr="00822984">
              <w:rPr>
                <w:sz w:val="18"/>
                <w:szCs w:val="18"/>
              </w:rPr>
              <w:t>РФ</w:t>
            </w:r>
          </w:p>
        </w:tc>
        <w:tc>
          <w:tcPr>
            <w:tcW w:w="1701" w:type="dxa"/>
            <w:vMerge/>
          </w:tcPr>
          <w:p w:rsidR="00194167" w:rsidRPr="00822984" w:rsidRDefault="00194167" w:rsidP="008A536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94167" w:rsidRPr="00822984" w:rsidRDefault="00194167" w:rsidP="000340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94167" w:rsidRPr="00822984" w:rsidRDefault="00194167" w:rsidP="00664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94167" w:rsidRPr="00822984" w:rsidRDefault="00194167" w:rsidP="0096213F">
            <w:pPr>
              <w:rPr>
                <w:sz w:val="18"/>
                <w:szCs w:val="18"/>
              </w:rPr>
            </w:pPr>
          </w:p>
        </w:tc>
      </w:tr>
    </w:tbl>
    <w:p w:rsidR="00C252E5" w:rsidRPr="00537A2D" w:rsidRDefault="00C252E5" w:rsidP="004E6557">
      <w:pPr>
        <w:jc w:val="center"/>
      </w:pPr>
    </w:p>
    <w:sectPr w:rsidR="00C252E5" w:rsidRPr="00537A2D" w:rsidSect="00F218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0" w:bottom="851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84F" w:rsidRDefault="00CF084F">
      <w:r>
        <w:separator/>
      </w:r>
    </w:p>
  </w:endnote>
  <w:endnote w:type="continuationSeparator" w:id="0">
    <w:p w:rsidR="00CF084F" w:rsidRDefault="00CF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655" w:rsidRDefault="0015465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655" w:rsidRDefault="001546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655" w:rsidRDefault="001546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84F" w:rsidRDefault="00CF084F">
      <w:r>
        <w:separator/>
      </w:r>
    </w:p>
  </w:footnote>
  <w:footnote w:type="continuationSeparator" w:id="0">
    <w:p w:rsidR="00CF084F" w:rsidRDefault="00CF0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655" w:rsidRDefault="0015465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655" w:rsidRDefault="0015465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655" w:rsidRDefault="001546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A4D0A"/>
    <w:multiLevelType w:val="hybridMultilevel"/>
    <w:tmpl w:val="D94490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2B"/>
    <w:rsid w:val="00002D59"/>
    <w:rsid w:val="00012163"/>
    <w:rsid w:val="0001254B"/>
    <w:rsid w:val="00012BF5"/>
    <w:rsid w:val="000132F5"/>
    <w:rsid w:val="0002717A"/>
    <w:rsid w:val="00034012"/>
    <w:rsid w:val="0003775A"/>
    <w:rsid w:val="00042C72"/>
    <w:rsid w:val="00045709"/>
    <w:rsid w:val="0004592E"/>
    <w:rsid w:val="0004693E"/>
    <w:rsid w:val="000477A7"/>
    <w:rsid w:val="00051194"/>
    <w:rsid w:val="00054174"/>
    <w:rsid w:val="0005477C"/>
    <w:rsid w:val="00062826"/>
    <w:rsid w:val="00064C05"/>
    <w:rsid w:val="000709ED"/>
    <w:rsid w:val="00071DB5"/>
    <w:rsid w:val="00085A2B"/>
    <w:rsid w:val="0009557C"/>
    <w:rsid w:val="000A23B4"/>
    <w:rsid w:val="000A2F2F"/>
    <w:rsid w:val="000A31D8"/>
    <w:rsid w:val="000A4EFB"/>
    <w:rsid w:val="000B1552"/>
    <w:rsid w:val="000B33B9"/>
    <w:rsid w:val="000C6BF1"/>
    <w:rsid w:val="000C6FF1"/>
    <w:rsid w:val="000E50A6"/>
    <w:rsid w:val="000E6CEA"/>
    <w:rsid w:val="000F2130"/>
    <w:rsid w:val="000F5DD5"/>
    <w:rsid w:val="00100F7D"/>
    <w:rsid w:val="00101B75"/>
    <w:rsid w:val="001037AE"/>
    <w:rsid w:val="00103FAC"/>
    <w:rsid w:val="00105FD1"/>
    <w:rsid w:val="00107395"/>
    <w:rsid w:val="00110556"/>
    <w:rsid w:val="00113DFE"/>
    <w:rsid w:val="00124882"/>
    <w:rsid w:val="00124F5D"/>
    <w:rsid w:val="0013389A"/>
    <w:rsid w:val="00147952"/>
    <w:rsid w:val="00150746"/>
    <w:rsid w:val="00154655"/>
    <w:rsid w:val="00155A99"/>
    <w:rsid w:val="00156343"/>
    <w:rsid w:val="001621B4"/>
    <w:rsid w:val="00187638"/>
    <w:rsid w:val="001906C9"/>
    <w:rsid w:val="00190F37"/>
    <w:rsid w:val="0019244B"/>
    <w:rsid w:val="00194167"/>
    <w:rsid w:val="00195033"/>
    <w:rsid w:val="001B4CFF"/>
    <w:rsid w:val="001B65C8"/>
    <w:rsid w:val="001B6FFD"/>
    <w:rsid w:val="001C58CA"/>
    <w:rsid w:val="001D2B73"/>
    <w:rsid w:val="001D505F"/>
    <w:rsid w:val="001D5463"/>
    <w:rsid w:val="001D7AFF"/>
    <w:rsid w:val="001E4BB7"/>
    <w:rsid w:val="001E63E5"/>
    <w:rsid w:val="001F1802"/>
    <w:rsid w:val="001F1A45"/>
    <w:rsid w:val="001F6C9E"/>
    <w:rsid w:val="002014F3"/>
    <w:rsid w:val="002017CC"/>
    <w:rsid w:val="00201BF1"/>
    <w:rsid w:val="002023EE"/>
    <w:rsid w:val="00210249"/>
    <w:rsid w:val="00213237"/>
    <w:rsid w:val="002143C9"/>
    <w:rsid w:val="00227C78"/>
    <w:rsid w:val="00233546"/>
    <w:rsid w:val="00246B70"/>
    <w:rsid w:val="002479B4"/>
    <w:rsid w:val="002517BE"/>
    <w:rsid w:val="0025294A"/>
    <w:rsid w:val="002544BC"/>
    <w:rsid w:val="00255ED5"/>
    <w:rsid w:val="00263240"/>
    <w:rsid w:val="00266B85"/>
    <w:rsid w:val="00266BCD"/>
    <w:rsid w:val="00270C25"/>
    <w:rsid w:val="00274BC4"/>
    <w:rsid w:val="00281416"/>
    <w:rsid w:val="0028354A"/>
    <w:rsid w:val="00284BA2"/>
    <w:rsid w:val="0028766E"/>
    <w:rsid w:val="00291F80"/>
    <w:rsid w:val="00294D71"/>
    <w:rsid w:val="002A0AB1"/>
    <w:rsid w:val="002A5CE1"/>
    <w:rsid w:val="002A644D"/>
    <w:rsid w:val="002A6F39"/>
    <w:rsid w:val="002B277F"/>
    <w:rsid w:val="002B596E"/>
    <w:rsid w:val="002B7144"/>
    <w:rsid w:val="002C187D"/>
    <w:rsid w:val="002C2DA4"/>
    <w:rsid w:val="002C763B"/>
    <w:rsid w:val="002D3EF3"/>
    <w:rsid w:val="002D4C14"/>
    <w:rsid w:val="002D506F"/>
    <w:rsid w:val="002E007A"/>
    <w:rsid w:val="002E10F5"/>
    <w:rsid w:val="002E17F3"/>
    <w:rsid w:val="002F0935"/>
    <w:rsid w:val="00300856"/>
    <w:rsid w:val="003023EC"/>
    <w:rsid w:val="00302FAE"/>
    <w:rsid w:val="00303CAF"/>
    <w:rsid w:val="00304371"/>
    <w:rsid w:val="00307370"/>
    <w:rsid w:val="00307851"/>
    <w:rsid w:val="00310393"/>
    <w:rsid w:val="003110EB"/>
    <w:rsid w:val="003149A2"/>
    <w:rsid w:val="003156FB"/>
    <w:rsid w:val="00325756"/>
    <w:rsid w:val="00326107"/>
    <w:rsid w:val="003300EC"/>
    <w:rsid w:val="00342800"/>
    <w:rsid w:val="0034420A"/>
    <w:rsid w:val="00350571"/>
    <w:rsid w:val="0035095B"/>
    <w:rsid w:val="0035423D"/>
    <w:rsid w:val="00356843"/>
    <w:rsid w:val="00363228"/>
    <w:rsid w:val="00366AFC"/>
    <w:rsid w:val="00367F3B"/>
    <w:rsid w:val="00387F43"/>
    <w:rsid w:val="00391EAB"/>
    <w:rsid w:val="003951D0"/>
    <w:rsid w:val="003B1300"/>
    <w:rsid w:val="003B1CE9"/>
    <w:rsid w:val="003B32B6"/>
    <w:rsid w:val="003B5FFF"/>
    <w:rsid w:val="003B7589"/>
    <w:rsid w:val="003C093F"/>
    <w:rsid w:val="003C113D"/>
    <w:rsid w:val="003C1860"/>
    <w:rsid w:val="003C4E76"/>
    <w:rsid w:val="003C5CAE"/>
    <w:rsid w:val="003D1A9D"/>
    <w:rsid w:val="003D4954"/>
    <w:rsid w:val="003E68A9"/>
    <w:rsid w:val="003E7588"/>
    <w:rsid w:val="003F178D"/>
    <w:rsid w:val="003F2940"/>
    <w:rsid w:val="003F2F9C"/>
    <w:rsid w:val="003F5532"/>
    <w:rsid w:val="004011AA"/>
    <w:rsid w:val="0040294E"/>
    <w:rsid w:val="0040318D"/>
    <w:rsid w:val="0040436D"/>
    <w:rsid w:val="0041116F"/>
    <w:rsid w:val="00411C80"/>
    <w:rsid w:val="00414D73"/>
    <w:rsid w:val="00415EB1"/>
    <w:rsid w:val="004373A9"/>
    <w:rsid w:val="0044038D"/>
    <w:rsid w:val="00440D2B"/>
    <w:rsid w:val="00440E66"/>
    <w:rsid w:val="00442A57"/>
    <w:rsid w:val="004471E3"/>
    <w:rsid w:val="0045763E"/>
    <w:rsid w:val="00460E6D"/>
    <w:rsid w:val="0046143E"/>
    <w:rsid w:val="00462982"/>
    <w:rsid w:val="00466DBA"/>
    <w:rsid w:val="004707C1"/>
    <w:rsid w:val="00470AA5"/>
    <w:rsid w:val="00475DF9"/>
    <w:rsid w:val="00476A56"/>
    <w:rsid w:val="004808D8"/>
    <w:rsid w:val="004844BD"/>
    <w:rsid w:val="00485FCA"/>
    <w:rsid w:val="0048672E"/>
    <w:rsid w:val="0048727D"/>
    <w:rsid w:val="00492170"/>
    <w:rsid w:val="00493937"/>
    <w:rsid w:val="004A2CAD"/>
    <w:rsid w:val="004A64D8"/>
    <w:rsid w:val="004A65BA"/>
    <w:rsid w:val="004B173E"/>
    <w:rsid w:val="004B72D2"/>
    <w:rsid w:val="004C1682"/>
    <w:rsid w:val="004C33E5"/>
    <w:rsid w:val="004C4054"/>
    <w:rsid w:val="004C4ED6"/>
    <w:rsid w:val="004C71D9"/>
    <w:rsid w:val="004E2937"/>
    <w:rsid w:val="004E5958"/>
    <w:rsid w:val="004E5C57"/>
    <w:rsid w:val="004E6557"/>
    <w:rsid w:val="004E6E74"/>
    <w:rsid w:val="004E73A5"/>
    <w:rsid w:val="004F11FD"/>
    <w:rsid w:val="00501D4D"/>
    <w:rsid w:val="00504258"/>
    <w:rsid w:val="005053C0"/>
    <w:rsid w:val="005130C1"/>
    <w:rsid w:val="00514D1D"/>
    <w:rsid w:val="00522802"/>
    <w:rsid w:val="005242CC"/>
    <w:rsid w:val="00524C77"/>
    <w:rsid w:val="00534C69"/>
    <w:rsid w:val="00535375"/>
    <w:rsid w:val="00537A2D"/>
    <w:rsid w:val="00541769"/>
    <w:rsid w:val="00541850"/>
    <w:rsid w:val="00542B0B"/>
    <w:rsid w:val="00557F4F"/>
    <w:rsid w:val="005629B5"/>
    <w:rsid w:val="005703B2"/>
    <w:rsid w:val="0057126D"/>
    <w:rsid w:val="00573F04"/>
    <w:rsid w:val="005754F6"/>
    <w:rsid w:val="005769A5"/>
    <w:rsid w:val="00581944"/>
    <w:rsid w:val="00583C29"/>
    <w:rsid w:val="00585179"/>
    <w:rsid w:val="00591A5E"/>
    <w:rsid w:val="005925FC"/>
    <w:rsid w:val="005947AD"/>
    <w:rsid w:val="00595E03"/>
    <w:rsid w:val="00597029"/>
    <w:rsid w:val="00597317"/>
    <w:rsid w:val="005A025E"/>
    <w:rsid w:val="005B2775"/>
    <w:rsid w:val="005C0DFC"/>
    <w:rsid w:val="005E27AB"/>
    <w:rsid w:val="005F2E1C"/>
    <w:rsid w:val="005F32B1"/>
    <w:rsid w:val="005F4216"/>
    <w:rsid w:val="005F5793"/>
    <w:rsid w:val="005F7CFA"/>
    <w:rsid w:val="006002B0"/>
    <w:rsid w:val="00604A3D"/>
    <w:rsid w:val="00611934"/>
    <w:rsid w:val="006135CC"/>
    <w:rsid w:val="0061523C"/>
    <w:rsid w:val="00616477"/>
    <w:rsid w:val="00617723"/>
    <w:rsid w:val="0062039B"/>
    <w:rsid w:val="006226D2"/>
    <w:rsid w:val="006261F6"/>
    <w:rsid w:val="0063329A"/>
    <w:rsid w:val="006335E4"/>
    <w:rsid w:val="00636F28"/>
    <w:rsid w:val="0063762B"/>
    <w:rsid w:val="006410DE"/>
    <w:rsid w:val="0064297E"/>
    <w:rsid w:val="00655288"/>
    <w:rsid w:val="00664632"/>
    <w:rsid w:val="0066490C"/>
    <w:rsid w:val="00665A88"/>
    <w:rsid w:val="00666395"/>
    <w:rsid w:val="00677BAC"/>
    <w:rsid w:val="006813C8"/>
    <w:rsid w:val="006814B2"/>
    <w:rsid w:val="0068376B"/>
    <w:rsid w:val="00685E46"/>
    <w:rsid w:val="00686C1B"/>
    <w:rsid w:val="006A062D"/>
    <w:rsid w:val="006A08C1"/>
    <w:rsid w:val="006A1EAC"/>
    <w:rsid w:val="006A5B7F"/>
    <w:rsid w:val="006B4C0D"/>
    <w:rsid w:val="006B5A56"/>
    <w:rsid w:val="006B63C9"/>
    <w:rsid w:val="006B65E1"/>
    <w:rsid w:val="006B65FD"/>
    <w:rsid w:val="006C58A9"/>
    <w:rsid w:val="006C68B4"/>
    <w:rsid w:val="006C6BC4"/>
    <w:rsid w:val="006D06EC"/>
    <w:rsid w:val="006D426F"/>
    <w:rsid w:val="006D7223"/>
    <w:rsid w:val="006E1BC1"/>
    <w:rsid w:val="006E2912"/>
    <w:rsid w:val="006E3EE5"/>
    <w:rsid w:val="006E743B"/>
    <w:rsid w:val="006F0C46"/>
    <w:rsid w:val="006F0C8D"/>
    <w:rsid w:val="006F4CC7"/>
    <w:rsid w:val="006F7855"/>
    <w:rsid w:val="00702AD4"/>
    <w:rsid w:val="0071290F"/>
    <w:rsid w:val="00715CF8"/>
    <w:rsid w:val="00716435"/>
    <w:rsid w:val="00721825"/>
    <w:rsid w:val="00725090"/>
    <w:rsid w:val="00731230"/>
    <w:rsid w:val="007339A3"/>
    <w:rsid w:val="00741707"/>
    <w:rsid w:val="0074370D"/>
    <w:rsid w:val="00751416"/>
    <w:rsid w:val="00753197"/>
    <w:rsid w:val="00753D53"/>
    <w:rsid w:val="00756FDF"/>
    <w:rsid w:val="007571D5"/>
    <w:rsid w:val="0076004F"/>
    <w:rsid w:val="00766A43"/>
    <w:rsid w:val="007720A3"/>
    <w:rsid w:val="00774A43"/>
    <w:rsid w:val="007800E6"/>
    <w:rsid w:val="0078190C"/>
    <w:rsid w:val="00784228"/>
    <w:rsid w:val="007852EC"/>
    <w:rsid w:val="00790DA7"/>
    <w:rsid w:val="007923A2"/>
    <w:rsid w:val="00793B3A"/>
    <w:rsid w:val="00796EAF"/>
    <w:rsid w:val="00797154"/>
    <w:rsid w:val="007A32C7"/>
    <w:rsid w:val="007A32F1"/>
    <w:rsid w:val="007A3C49"/>
    <w:rsid w:val="007A5994"/>
    <w:rsid w:val="007B30F8"/>
    <w:rsid w:val="007B3F6C"/>
    <w:rsid w:val="007C352C"/>
    <w:rsid w:val="007C605C"/>
    <w:rsid w:val="007D4509"/>
    <w:rsid w:val="007E6C56"/>
    <w:rsid w:val="007E7B5B"/>
    <w:rsid w:val="007F1A96"/>
    <w:rsid w:val="007F3E12"/>
    <w:rsid w:val="007F6042"/>
    <w:rsid w:val="00801A28"/>
    <w:rsid w:val="00810950"/>
    <w:rsid w:val="00810D58"/>
    <w:rsid w:val="00812248"/>
    <w:rsid w:val="00814947"/>
    <w:rsid w:val="0081564F"/>
    <w:rsid w:val="00817D7E"/>
    <w:rsid w:val="00822984"/>
    <w:rsid w:val="008243D6"/>
    <w:rsid w:val="008346A1"/>
    <w:rsid w:val="008421EB"/>
    <w:rsid w:val="00842A6A"/>
    <w:rsid w:val="00842B9D"/>
    <w:rsid w:val="008446A1"/>
    <w:rsid w:val="00844716"/>
    <w:rsid w:val="008469B1"/>
    <w:rsid w:val="00850E59"/>
    <w:rsid w:val="00853797"/>
    <w:rsid w:val="00857418"/>
    <w:rsid w:val="008623F3"/>
    <w:rsid w:val="00867407"/>
    <w:rsid w:val="0087286D"/>
    <w:rsid w:val="008733D4"/>
    <w:rsid w:val="00877075"/>
    <w:rsid w:val="00877E02"/>
    <w:rsid w:val="00894347"/>
    <w:rsid w:val="00897A87"/>
    <w:rsid w:val="00897AE6"/>
    <w:rsid w:val="008A2652"/>
    <w:rsid w:val="008A3C93"/>
    <w:rsid w:val="008A5369"/>
    <w:rsid w:val="008A567A"/>
    <w:rsid w:val="008A5AB6"/>
    <w:rsid w:val="008B084F"/>
    <w:rsid w:val="008B0FF1"/>
    <w:rsid w:val="008B351B"/>
    <w:rsid w:val="008B4C13"/>
    <w:rsid w:val="008B6FAF"/>
    <w:rsid w:val="008B7195"/>
    <w:rsid w:val="008B7DCD"/>
    <w:rsid w:val="008C0B0A"/>
    <w:rsid w:val="008C2730"/>
    <w:rsid w:val="008C2971"/>
    <w:rsid w:val="008D4B1E"/>
    <w:rsid w:val="008E0BA9"/>
    <w:rsid w:val="008F2B7E"/>
    <w:rsid w:val="008F5B77"/>
    <w:rsid w:val="00900E97"/>
    <w:rsid w:val="0090467F"/>
    <w:rsid w:val="0090623E"/>
    <w:rsid w:val="009079FF"/>
    <w:rsid w:val="00907ABC"/>
    <w:rsid w:val="0091338C"/>
    <w:rsid w:val="009145DF"/>
    <w:rsid w:val="00921A46"/>
    <w:rsid w:val="00922C97"/>
    <w:rsid w:val="00925B92"/>
    <w:rsid w:val="00927B35"/>
    <w:rsid w:val="0093349C"/>
    <w:rsid w:val="0093496E"/>
    <w:rsid w:val="009376CF"/>
    <w:rsid w:val="009379A5"/>
    <w:rsid w:val="009419DD"/>
    <w:rsid w:val="00943820"/>
    <w:rsid w:val="009463C3"/>
    <w:rsid w:val="00961898"/>
    <w:rsid w:val="0096213F"/>
    <w:rsid w:val="00975A5B"/>
    <w:rsid w:val="00986045"/>
    <w:rsid w:val="00987485"/>
    <w:rsid w:val="0099325C"/>
    <w:rsid w:val="00995E25"/>
    <w:rsid w:val="009A04A6"/>
    <w:rsid w:val="009A0CAD"/>
    <w:rsid w:val="009A506D"/>
    <w:rsid w:val="009A65DB"/>
    <w:rsid w:val="009A7AF9"/>
    <w:rsid w:val="009A7C70"/>
    <w:rsid w:val="009B511C"/>
    <w:rsid w:val="009B7D02"/>
    <w:rsid w:val="009C06D7"/>
    <w:rsid w:val="009C39B8"/>
    <w:rsid w:val="009C4763"/>
    <w:rsid w:val="009C519E"/>
    <w:rsid w:val="009D1607"/>
    <w:rsid w:val="009D4438"/>
    <w:rsid w:val="009E3D68"/>
    <w:rsid w:val="009F0EE2"/>
    <w:rsid w:val="009F14C2"/>
    <w:rsid w:val="00A109F0"/>
    <w:rsid w:val="00A10AB8"/>
    <w:rsid w:val="00A11B9B"/>
    <w:rsid w:val="00A20B31"/>
    <w:rsid w:val="00A23FB0"/>
    <w:rsid w:val="00A26A23"/>
    <w:rsid w:val="00A31545"/>
    <w:rsid w:val="00A50F37"/>
    <w:rsid w:val="00A52321"/>
    <w:rsid w:val="00A567FE"/>
    <w:rsid w:val="00A62528"/>
    <w:rsid w:val="00A6778A"/>
    <w:rsid w:val="00A742FD"/>
    <w:rsid w:val="00A779E4"/>
    <w:rsid w:val="00A84019"/>
    <w:rsid w:val="00A846B6"/>
    <w:rsid w:val="00AA3F7C"/>
    <w:rsid w:val="00AA4110"/>
    <w:rsid w:val="00AB06E5"/>
    <w:rsid w:val="00AB30E3"/>
    <w:rsid w:val="00AB41FE"/>
    <w:rsid w:val="00AB7B60"/>
    <w:rsid w:val="00AC2FEB"/>
    <w:rsid w:val="00AC3551"/>
    <w:rsid w:val="00AC3608"/>
    <w:rsid w:val="00AC7712"/>
    <w:rsid w:val="00AD1429"/>
    <w:rsid w:val="00AD4615"/>
    <w:rsid w:val="00AE164D"/>
    <w:rsid w:val="00AE7245"/>
    <w:rsid w:val="00AF2A0E"/>
    <w:rsid w:val="00AF30DF"/>
    <w:rsid w:val="00AF40EC"/>
    <w:rsid w:val="00AF657A"/>
    <w:rsid w:val="00B0408F"/>
    <w:rsid w:val="00B110C3"/>
    <w:rsid w:val="00B15A83"/>
    <w:rsid w:val="00B31ACA"/>
    <w:rsid w:val="00B322B2"/>
    <w:rsid w:val="00B33D6A"/>
    <w:rsid w:val="00B35A74"/>
    <w:rsid w:val="00B42176"/>
    <w:rsid w:val="00B606F6"/>
    <w:rsid w:val="00B64A2E"/>
    <w:rsid w:val="00B65AAE"/>
    <w:rsid w:val="00B72CA0"/>
    <w:rsid w:val="00B814DA"/>
    <w:rsid w:val="00B81E0B"/>
    <w:rsid w:val="00B8398E"/>
    <w:rsid w:val="00B85719"/>
    <w:rsid w:val="00B939C8"/>
    <w:rsid w:val="00B962C5"/>
    <w:rsid w:val="00B969E4"/>
    <w:rsid w:val="00B978B6"/>
    <w:rsid w:val="00BA0DEA"/>
    <w:rsid w:val="00BA701B"/>
    <w:rsid w:val="00BB5972"/>
    <w:rsid w:val="00BB64B7"/>
    <w:rsid w:val="00BB65CF"/>
    <w:rsid w:val="00BC060A"/>
    <w:rsid w:val="00BC08EF"/>
    <w:rsid w:val="00BC4758"/>
    <w:rsid w:val="00BC65B9"/>
    <w:rsid w:val="00BC6AA3"/>
    <w:rsid w:val="00BE6434"/>
    <w:rsid w:val="00BE6AE8"/>
    <w:rsid w:val="00C02375"/>
    <w:rsid w:val="00C04751"/>
    <w:rsid w:val="00C04C9A"/>
    <w:rsid w:val="00C114D8"/>
    <w:rsid w:val="00C13894"/>
    <w:rsid w:val="00C207ED"/>
    <w:rsid w:val="00C21ABD"/>
    <w:rsid w:val="00C22146"/>
    <w:rsid w:val="00C252E5"/>
    <w:rsid w:val="00C318F4"/>
    <w:rsid w:val="00C31FED"/>
    <w:rsid w:val="00C32FC6"/>
    <w:rsid w:val="00C34A24"/>
    <w:rsid w:val="00C42CAC"/>
    <w:rsid w:val="00C63655"/>
    <w:rsid w:val="00C6690F"/>
    <w:rsid w:val="00C66BF5"/>
    <w:rsid w:val="00C70E7B"/>
    <w:rsid w:val="00C714FB"/>
    <w:rsid w:val="00C719CA"/>
    <w:rsid w:val="00C81CC3"/>
    <w:rsid w:val="00C87A2B"/>
    <w:rsid w:val="00C91BD7"/>
    <w:rsid w:val="00C9652A"/>
    <w:rsid w:val="00C968EF"/>
    <w:rsid w:val="00CA1B33"/>
    <w:rsid w:val="00CA6A95"/>
    <w:rsid w:val="00CB1AE7"/>
    <w:rsid w:val="00CB4145"/>
    <w:rsid w:val="00CB5744"/>
    <w:rsid w:val="00CB5A01"/>
    <w:rsid w:val="00CB5AE4"/>
    <w:rsid w:val="00CC3554"/>
    <w:rsid w:val="00CC5335"/>
    <w:rsid w:val="00CC53A6"/>
    <w:rsid w:val="00CC597D"/>
    <w:rsid w:val="00CD61FB"/>
    <w:rsid w:val="00CE5419"/>
    <w:rsid w:val="00CE743B"/>
    <w:rsid w:val="00CF084F"/>
    <w:rsid w:val="00CF17A6"/>
    <w:rsid w:val="00CF533F"/>
    <w:rsid w:val="00CF619E"/>
    <w:rsid w:val="00D03627"/>
    <w:rsid w:val="00D03D8C"/>
    <w:rsid w:val="00D10B3B"/>
    <w:rsid w:val="00D22135"/>
    <w:rsid w:val="00D2221B"/>
    <w:rsid w:val="00D24808"/>
    <w:rsid w:val="00D33190"/>
    <w:rsid w:val="00D33254"/>
    <w:rsid w:val="00D35A69"/>
    <w:rsid w:val="00D40A06"/>
    <w:rsid w:val="00D40D34"/>
    <w:rsid w:val="00D43A7D"/>
    <w:rsid w:val="00D45AC4"/>
    <w:rsid w:val="00D511B2"/>
    <w:rsid w:val="00D70A61"/>
    <w:rsid w:val="00D72D98"/>
    <w:rsid w:val="00D86E57"/>
    <w:rsid w:val="00D903A2"/>
    <w:rsid w:val="00D947C5"/>
    <w:rsid w:val="00DA5875"/>
    <w:rsid w:val="00DA65FD"/>
    <w:rsid w:val="00DA7D7B"/>
    <w:rsid w:val="00DB4171"/>
    <w:rsid w:val="00DC151D"/>
    <w:rsid w:val="00DC3719"/>
    <w:rsid w:val="00DC3BE8"/>
    <w:rsid w:val="00DD00ED"/>
    <w:rsid w:val="00DD0B53"/>
    <w:rsid w:val="00DD4195"/>
    <w:rsid w:val="00DD5EC4"/>
    <w:rsid w:val="00DD75F9"/>
    <w:rsid w:val="00DD7D74"/>
    <w:rsid w:val="00DE15DE"/>
    <w:rsid w:val="00DE5CA0"/>
    <w:rsid w:val="00DE61F6"/>
    <w:rsid w:val="00DF1207"/>
    <w:rsid w:val="00E00D0F"/>
    <w:rsid w:val="00E02474"/>
    <w:rsid w:val="00E07C5F"/>
    <w:rsid w:val="00E15B6C"/>
    <w:rsid w:val="00E160AE"/>
    <w:rsid w:val="00E20D70"/>
    <w:rsid w:val="00E254BE"/>
    <w:rsid w:val="00E25506"/>
    <w:rsid w:val="00E26CF1"/>
    <w:rsid w:val="00E357CE"/>
    <w:rsid w:val="00E37431"/>
    <w:rsid w:val="00E429A8"/>
    <w:rsid w:val="00E44108"/>
    <w:rsid w:val="00E45117"/>
    <w:rsid w:val="00E45886"/>
    <w:rsid w:val="00E472D5"/>
    <w:rsid w:val="00E4741E"/>
    <w:rsid w:val="00E4770B"/>
    <w:rsid w:val="00E5307E"/>
    <w:rsid w:val="00E55C58"/>
    <w:rsid w:val="00E64A86"/>
    <w:rsid w:val="00E66399"/>
    <w:rsid w:val="00E66AA5"/>
    <w:rsid w:val="00E679C1"/>
    <w:rsid w:val="00E74A85"/>
    <w:rsid w:val="00E74EFE"/>
    <w:rsid w:val="00E81FA8"/>
    <w:rsid w:val="00E901EB"/>
    <w:rsid w:val="00E91086"/>
    <w:rsid w:val="00E93396"/>
    <w:rsid w:val="00E957D7"/>
    <w:rsid w:val="00EA4876"/>
    <w:rsid w:val="00EA7ADC"/>
    <w:rsid w:val="00EB6D15"/>
    <w:rsid w:val="00ED1B98"/>
    <w:rsid w:val="00ED3E3D"/>
    <w:rsid w:val="00ED579F"/>
    <w:rsid w:val="00EE1469"/>
    <w:rsid w:val="00EE2813"/>
    <w:rsid w:val="00EE7742"/>
    <w:rsid w:val="00EF08E3"/>
    <w:rsid w:val="00EF1836"/>
    <w:rsid w:val="00EF4782"/>
    <w:rsid w:val="00EF48D2"/>
    <w:rsid w:val="00F04F02"/>
    <w:rsid w:val="00F12E6E"/>
    <w:rsid w:val="00F15B4A"/>
    <w:rsid w:val="00F176C7"/>
    <w:rsid w:val="00F218F7"/>
    <w:rsid w:val="00F22480"/>
    <w:rsid w:val="00F23B29"/>
    <w:rsid w:val="00F26319"/>
    <w:rsid w:val="00F275FD"/>
    <w:rsid w:val="00F35DB5"/>
    <w:rsid w:val="00F4161B"/>
    <w:rsid w:val="00F46D78"/>
    <w:rsid w:val="00F50384"/>
    <w:rsid w:val="00F508A9"/>
    <w:rsid w:val="00F53673"/>
    <w:rsid w:val="00F5470E"/>
    <w:rsid w:val="00F61C89"/>
    <w:rsid w:val="00F65DB6"/>
    <w:rsid w:val="00F773DD"/>
    <w:rsid w:val="00F853CC"/>
    <w:rsid w:val="00F85C66"/>
    <w:rsid w:val="00F87F6C"/>
    <w:rsid w:val="00F935DA"/>
    <w:rsid w:val="00F949D1"/>
    <w:rsid w:val="00F95B78"/>
    <w:rsid w:val="00FA12CC"/>
    <w:rsid w:val="00FA1EAC"/>
    <w:rsid w:val="00FA6E16"/>
    <w:rsid w:val="00FB5D7B"/>
    <w:rsid w:val="00FB78C6"/>
    <w:rsid w:val="00FC364D"/>
    <w:rsid w:val="00FC6D9C"/>
    <w:rsid w:val="00FD058C"/>
    <w:rsid w:val="00FD4C2E"/>
    <w:rsid w:val="00FD5A4A"/>
    <w:rsid w:val="00FE1C68"/>
    <w:rsid w:val="00FE570C"/>
    <w:rsid w:val="00FF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5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B511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511C"/>
    <w:pPr>
      <w:tabs>
        <w:tab w:val="center" w:pos="4677"/>
        <w:tab w:val="right" w:pos="9355"/>
      </w:tabs>
    </w:pPr>
  </w:style>
  <w:style w:type="character" w:styleId="a6">
    <w:name w:val="Hyperlink"/>
    <w:uiPriority w:val="99"/>
    <w:unhideWhenUsed/>
    <w:rsid w:val="00C70E7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67F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46298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a8">
    <w:name w:val="Текст выноски Знак"/>
    <w:basedOn w:val="a0"/>
    <w:link w:val="a9"/>
    <w:rsid w:val="00E25506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rsid w:val="00E2550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6813C8"/>
    <w:pPr>
      <w:spacing w:before="100" w:beforeAutospacing="1" w:after="100" w:afterAutospacing="1"/>
    </w:pPr>
  </w:style>
  <w:style w:type="paragraph" w:styleId="ab">
    <w:name w:val="endnote text"/>
    <w:basedOn w:val="a"/>
    <w:link w:val="ac"/>
    <w:rsid w:val="00B978B6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B978B6"/>
  </w:style>
  <w:style w:type="character" w:styleId="ad">
    <w:name w:val="endnote reference"/>
    <w:basedOn w:val="a0"/>
    <w:rsid w:val="00B978B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5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B511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511C"/>
    <w:pPr>
      <w:tabs>
        <w:tab w:val="center" w:pos="4677"/>
        <w:tab w:val="right" w:pos="9355"/>
      </w:tabs>
    </w:pPr>
  </w:style>
  <w:style w:type="character" w:styleId="a6">
    <w:name w:val="Hyperlink"/>
    <w:uiPriority w:val="99"/>
    <w:unhideWhenUsed/>
    <w:rsid w:val="00C70E7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67F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462982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a8">
    <w:name w:val="Текст выноски Знак"/>
    <w:basedOn w:val="a0"/>
    <w:link w:val="a9"/>
    <w:rsid w:val="00E25506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rsid w:val="00E2550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6813C8"/>
    <w:pPr>
      <w:spacing w:before="100" w:beforeAutospacing="1" w:after="100" w:afterAutospacing="1"/>
    </w:pPr>
  </w:style>
  <w:style w:type="paragraph" w:styleId="ab">
    <w:name w:val="endnote text"/>
    <w:basedOn w:val="a"/>
    <w:link w:val="ac"/>
    <w:rsid w:val="00B978B6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B978B6"/>
  </w:style>
  <w:style w:type="character" w:styleId="ad">
    <w:name w:val="endnote reference"/>
    <w:basedOn w:val="a0"/>
    <w:rsid w:val="00B978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5E2E8-94D0-46C3-BFF1-88A39D676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48</Pages>
  <Words>10558</Words>
  <Characters>60187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70604</CharactersWithSpaces>
  <SharedDoc>false</SharedDoc>
  <HLinks>
    <vt:vector size="6" baseType="variant">
      <vt:variant>
        <vt:i4>2359421</vt:i4>
      </vt:variant>
      <vt:variant>
        <vt:i4>0</vt:i4>
      </vt:variant>
      <vt:variant>
        <vt:i4>0</vt:i4>
      </vt:variant>
      <vt:variant>
        <vt:i4>5</vt:i4>
      </vt:variant>
      <vt:variant>
        <vt:lpwstr>http://reviews.drom.ru/chevrolet/lacetti/70773/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DenisovaNI</dc:creator>
  <cp:lastModifiedBy>Морозова</cp:lastModifiedBy>
  <cp:revision>49</cp:revision>
  <cp:lastPrinted>2011-04-13T11:35:00Z</cp:lastPrinted>
  <dcterms:created xsi:type="dcterms:W3CDTF">2014-05-15T12:55:00Z</dcterms:created>
  <dcterms:modified xsi:type="dcterms:W3CDTF">2014-05-23T08:08:00Z</dcterms:modified>
</cp:coreProperties>
</file>